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6106B" w14:textId="77777777" w:rsidR="001149FA" w:rsidRPr="001149FA" w:rsidRDefault="001149FA" w:rsidP="000866A5">
      <w:pPr>
        <w:pStyle w:val="1"/>
        <w:ind w:left="0" w:firstLine="0"/>
      </w:pPr>
      <w:bookmarkStart w:id="0" w:name="_Toc463338986"/>
      <w:r w:rsidRPr="001149FA">
        <w:t>Реестр изменений</w:t>
      </w:r>
      <w:bookmarkEnd w:id="0"/>
      <w:r w:rsidRPr="001149FA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4"/>
        <w:gridCol w:w="1988"/>
        <w:gridCol w:w="992"/>
        <w:gridCol w:w="1134"/>
        <w:gridCol w:w="1843"/>
        <w:gridCol w:w="2551"/>
      </w:tblGrid>
      <w:tr w:rsidR="001149FA" w:rsidRPr="001149FA" w14:paraId="3DB03B91" w14:textId="77777777" w:rsidTr="001149FA">
        <w:tc>
          <w:tcPr>
            <w:tcW w:w="534" w:type="dxa"/>
            <w:shd w:val="clear" w:color="auto" w:fill="F2F2F2"/>
          </w:tcPr>
          <w:p w14:paraId="6D30D8B2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№ п.п</w:t>
            </w:r>
          </w:p>
        </w:tc>
        <w:tc>
          <w:tcPr>
            <w:tcW w:w="1414" w:type="dxa"/>
            <w:shd w:val="clear" w:color="auto" w:fill="F2F2F2"/>
          </w:tcPr>
          <w:p w14:paraId="05F62060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Версия документа</w:t>
            </w:r>
          </w:p>
        </w:tc>
        <w:tc>
          <w:tcPr>
            <w:tcW w:w="1988" w:type="dxa"/>
            <w:shd w:val="clear" w:color="auto" w:fill="F2F2F2"/>
          </w:tcPr>
          <w:p w14:paraId="4E44B227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Описание изменений</w:t>
            </w:r>
          </w:p>
        </w:tc>
        <w:tc>
          <w:tcPr>
            <w:tcW w:w="992" w:type="dxa"/>
            <w:shd w:val="clear" w:color="auto" w:fill="F2F2F2"/>
          </w:tcPr>
          <w:p w14:paraId="3C73739C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Тип сообщения</w:t>
            </w:r>
          </w:p>
        </w:tc>
        <w:tc>
          <w:tcPr>
            <w:tcW w:w="1134" w:type="dxa"/>
            <w:shd w:val="clear" w:color="auto" w:fill="F2F2F2"/>
          </w:tcPr>
          <w:p w14:paraId="342701A9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Блок/поле в сообщении</w:t>
            </w:r>
          </w:p>
        </w:tc>
        <w:tc>
          <w:tcPr>
            <w:tcW w:w="1843" w:type="dxa"/>
            <w:shd w:val="clear" w:color="auto" w:fill="F2F2F2"/>
          </w:tcPr>
          <w:p w14:paraId="57779000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Новое значение</w:t>
            </w:r>
          </w:p>
        </w:tc>
        <w:tc>
          <w:tcPr>
            <w:tcW w:w="2551" w:type="dxa"/>
            <w:shd w:val="clear" w:color="auto" w:fill="F2F2F2"/>
          </w:tcPr>
          <w:p w14:paraId="20DC4783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Старое значение</w:t>
            </w:r>
          </w:p>
        </w:tc>
      </w:tr>
      <w:tr w:rsidR="001149FA" w:rsidRPr="001149FA" w14:paraId="653A20CF" w14:textId="77777777" w:rsidTr="001149FA">
        <w:tc>
          <w:tcPr>
            <w:tcW w:w="534" w:type="dxa"/>
            <w:shd w:val="clear" w:color="auto" w:fill="auto"/>
          </w:tcPr>
          <w:p w14:paraId="2CE9EE63" w14:textId="77777777" w:rsidR="001149FA" w:rsidRPr="001149FA" w:rsidRDefault="001149FA" w:rsidP="000866A5">
            <w:pPr>
              <w:pStyle w:val="a7"/>
              <w:ind w:left="0"/>
            </w:pPr>
            <w:r w:rsidRPr="001149FA">
              <w:t>1</w:t>
            </w:r>
          </w:p>
        </w:tc>
        <w:tc>
          <w:tcPr>
            <w:tcW w:w="1414" w:type="dxa"/>
            <w:shd w:val="clear" w:color="auto" w:fill="auto"/>
          </w:tcPr>
          <w:p w14:paraId="256B1519" w14:textId="725685DB" w:rsidR="001149FA" w:rsidRPr="001149FA" w:rsidRDefault="00B32678" w:rsidP="000866A5">
            <w:pPr>
              <w:pStyle w:val="a7"/>
              <w:ind w:left="0"/>
            </w:pPr>
            <w:r>
              <w:t>2</w:t>
            </w:r>
          </w:p>
        </w:tc>
        <w:tc>
          <w:tcPr>
            <w:tcW w:w="1988" w:type="dxa"/>
            <w:shd w:val="clear" w:color="auto" w:fill="auto"/>
          </w:tcPr>
          <w:p w14:paraId="18151E5A" w14:textId="2902988C" w:rsidR="001149FA" w:rsidRPr="001149FA" w:rsidRDefault="00B32678" w:rsidP="00B32678">
            <w:pPr>
              <w:pStyle w:val="a7"/>
              <w:ind w:left="0"/>
            </w:pPr>
            <w:r>
              <w:t>Из инструкции на участие в КД PRIO удалены блоки с платежными реквизитами</w:t>
            </w:r>
          </w:p>
        </w:tc>
        <w:tc>
          <w:tcPr>
            <w:tcW w:w="992" w:type="dxa"/>
            <w:shd w:val="clear" w:color="auto" w:fill="auto"/>
          </w:tcPr>
          <w:p w14:paraId="7D3A13FF" w14:textId="453FBA6D" w:rsidR="001149FA" w:rsidRPr="001149FA" w:rsidRDefault="00B32678" w:rsidP="000866A5">
            <w:pPr>
              <w:pStyle w:val="a7"/>
              <w:ind w:left="0"/>
            </w:pPr>
            <w:r>
              <w:t>MT565</w:t>
            </w:r>
          </w:p>
        </w:tc>
        <w:tc>
          <w:tcPr>
            <w:tcW w:w="1134" w:type="dxa"/>
            <w:shd w:val="clear" w:color="auto" w:fill="auto"/>
          </w:tcPr>
          <w:p w14:paraId="381E0B68" w14:textId="4610EE66" w:rsidR="001149FA" w:rsidRPr="001149FA" w:rsidRDefault="00B32678" w:rsidP="000866A5">
            <w:pPr>
              <w:pStyle w:val="a7"/>
              <w:ind w:left="0"/>
            </w:pPr>
            <w:r>
              <w:t>ADDINFO</w:t>
            </w:r>
          </w:p>
        </w:tc>
        <w:tc>
          <w:tcPr>
            <w:tcW w:w="1843" w:type="dxa"/>
            <w:shd w:val="clear" w:color="auto" w:fill="auto"/>
          </w:tcPr>
          <w:p w14:paraId="73A872AA" w14:textId="4C539D4B" w:rsidR="001149FA" w:rsidRPr="001149FA" w:rsidRDefault="00B32678" w:rsidP="00B32678">
            <w:pPr>
              <w:pStyle w:val="a7"/>
              <w:ind w:left="0"/>
            </w:pPr>
            <w:r>
              <w:t>Блоки удалены</w:t>
            </w:r>
          </w:p>
        </w:tc>
        <w:tc>
          <w:tcPr>
            <w:tcW w:w="2551" w:type="dxa"/>
            <w:shd w:val="clear" w:color="auto" w:fill="auto"/>
          </w:tcPr>
          <w:p w14:paraId="2043D474" w14:textId="01D353D9" w:rsidR="001149FA" w:rsidRPr="001149FA" w:rsidRDefault="001149FA" w:rsidP="000866A5">
            <w:pPr>
              <w:pStyle w:val="a7"/>
              <w:ind w:left="0"/>
            </w:pPr>
          </w:p>
        </w:tc>
      </w:tr>
      <w:tr w:rsidR="001149FA" w:rsidRPr="001149FA" w14:paraId="31BA8DD5" w14:textId="77777777" w:rsidTr="001149FA">
        <w:tc>
          <w:tcPr>
            <w:tcW w:w="534" w:type="dxa"/>
            <w:shd w:val="clear" w:color="auto" w:fill="auto"/>
          </w:tcPr>
          <w:p w14:paraId="020987A9" w14:textId="77777777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  <w:r w:rsidRPr="001149FA">
              <w:rPr>
                <w:lang w:val="en-US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14:paraId="42A6056F" w14:textId="7B448B0A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988" w:type="dxa"/>
            <w:shd w:val="clear" w:color="auto" w:fill="auto"/>
          </w:tcPr>
          <w:p w14:paraId="762B3F27" w14:textId="00A2A946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992" w:type="dxa"/>
            <w:shd w:val="clear" w:color="auto" w:fill="auto"/>
          </w:tcPr>
          <w:p w14:paraId="7422A51D" w14:textId="143998AC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134" w:type="dxa"/>
            <w:shd w:val="clear" w:color="auto" w:fill="auto"/>
          </w:tcPr>
          <w:p w14:paraId="702543BE" w14:textId="16BE0E5C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60A4B3C0" w14:textId="5B6A43F6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2551" w:type="dxa"/>
            <w:shd w:val="clear" w:color="auto" w:fill="auto"/>
          </w:tcPr>
          <w:p w14:paraId="2990C3F6" w14:textId="77777777" w:rsidR="001149FA" w:rsidRPr="001149FA" w:rsidRDefault="001149FA" w:rsidP="000866A5">
            <w:pPr>
              <w:pStyle w:val="a7"/>
              <w:ind w:left="0"/>
            </w:pPr>
          </w:p>
        </w:tc>
      </w:tr>
      <w:tr w:rsidR="001149FA" w:rsidRPr="001149FA" w14:paraId="7FB0AAF3" w14:textId="77777777" w:rsidTr="001149FA">
        <w:tc>
          <w:tcPr>
            <w:tcW w:w="534" w:type="dxa"/>
            <w:shd w:val="clear" w:color="auto" w:fill="auto"/>
          </w:tcPr>
          <w:p w14:paraId="5CDFF992" w14:textId="77777777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  <w:r w:rsidRPr="001149FA">
              <w:rPr>
                <w:lang w:val="en-US"/>
              </w:rPr>
              <w:t>3</w:t>
            </w:r>
          </w:p>
        </w:tc>
        <w:tc>
          <w:tcPr>
            <w:tcW w:w="1414" w:type="dxa"/>
            <w:shd w:val="clear" w:color="auto" w:fill="auto"/>
          </w:tcPr>
          <w:p w14:paraId="17764409" w14:textId="22E9C6C8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988" w:type="dxa"/>
            <w:shd w:val="clear" w:color="auto" w:fill="auto"/>
          </w:tcPr>
          <w:p w14:paraId="2F1CD99F" w14:textId="502B29A7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992" w:type="dxa"/>
            <w:shd w:val="clear" w:color="auto" w:fill="auto"/>
          </w:tcPr>
          <w:p w14:paraId="00D58620" w14:textId="655D87AF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134" w:type="dxa"/>
            <w:shd w:val="clear" w:color="auto" w:fill="auto"/>
          </w:tcPr>
          <w:p w14:paraId="1A87398B" w14:textId="2B909980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0B73AA6" w14:textId="0F96E9B6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2051DDA4" w14:textId="77777777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</w:tr>
    </w:tbl>
    <w:p w14:paraId="67309474" w14:textId="77777777" w:rsidR="001149FA" w:rsidRDefault="001149FA" w:rsidP="000866A5">
      <w:pPr>
        <w:numPr>
          <w:ilvl w:val="0"/>
          <w:numId w:val="0"/>
        </w:numPr>
        <w:tabs>
          <w:tab w:val="num" w:pos="0"/>
        </w:tabs>
        <w:jc w:val="left"/>
      </w:pPr>
    </w:p>
    <w:p w14:paraId="6516C0C9" w14:textId="77777777" w:rsidR="009E0B0A" w:rsidRDefault="001149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"1-3" \h \z \u </w:instrText>
      </w:r>
      <w:r>
        <w:rPr>
          <w:lang w:val="en-US"/>
        </w:rPr>
        <w:fldChar w:fldCharType="separate"/>
      </w:r>
      <w:hyperlink w:anchor="_Toc463338986" w:history="1">
        <w:r w:rsidR="009E0B0A" w:rsidRPr="00597718">
          <w:rPr>
            <w:rStyle w:val="af6"/>
            <w:noProof/>
          </w:rPr>
          <w:t>1.</w:t>
        </w:r>
        <w:r w:rsidR="009E0B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E0B0A" w:rsidRPr="00597718">
          <w:rPr>
            <w:rStyle w:val="af6"/>
            <w:noProof/>
          </w:rPr>
          <w:t>Реестр изменений</w:t>
        </w:r>
        <w:r w:rsidR="009E0B0A">
          <w:rPr>
            <w:noProof/>
            <w:webHidden/>
          </w:rPr>
          <w:tab/>
        </w:r>
        <w:r w:rsidR="009E0B0A">
          <w:rPr>
            <w:noProof/>
            <w:webHidden/>
          </w:rPr>
          <w:fldChar w:fldCharType="begin"/>
        </w:r>
        <w:r w:rsidR="009E0B0A">
          <w:rPr>
            <w:noProof/>
            <w:webHidden/>
          </w:rPr>
          <w:instrText xml:space="preserve"> PAGEREF _Toc463338986 \h </w:instrText>
        </w:r>
        <w:r w:rsidR="009E0B0A">
          <w:rPr>
            <w:noProof/>
            <w:webHidden/>
          </w:rPr>
        </w:r>
        <w:r w:rsidR="009E0B0A">
          <w:rPr>
            <w:noProof/>
            <w:webHidden/>
          </w:rPr>
          <w:fldChar w:fldCharType="separate"/>
        </w:r>
        <w:r w:rsidR="009E0B0A">
          <w:rPr>
            <w:noProof/>
            <w:webHidden/>
          </w:rPr>
          <w:t>1</w:t>
        </w:r>
        <w:r w:rsidR="009E0B0A">
          <w:rPr>
            <w:noProof/>
            <w:webHidden/>
          </w:rPr>
          <w:fldChar w:fldCharType="end"/>
        </w:r>
      </w:hyperlink>
    </w:p>
    <w:p w14:paraId="34EEC513" w14:textId="77777777" w:rsidR="009E0B0A" w:rsidRDefault="00857059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63338987" w:history="1">
        <w:r w:rsidR="009E0B0A" w:rsidRPr="00597718">
          <w:rPr>
            <w:rStyle w:val="af6"/>
            <w:noProof/>
          </w:rPr>
          <w:t>2.</w:t>
        </w:r>
        <w:r w:rsidR="009E0B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E0B0A" w:rsidRPr="00597718">
          <w:rPr>
            <w:rStyle w:val="af6"/>
            <w:noProof/>
          </w:rPr>
          <w:t xml:space="preserve">Сообщение МТ565. О волеизъявлении лица, являющимся учредителем долевого управления/доверительным управляющим/залогодателем/залогодержателем, КД </w:t>
        </w:r>
        <w:r w:rsidR="009E0B0A" w:rsidRPr="00597718">
          <w:rPr>
            <w:rStyle w:val="af6"/>
            <w:noProof/>
            <w:lang w:val="en-US"/>
          </w:rPr>
          <w:t>MEET</w:t>
        </w:r>
        <w:r w:rsidR="009E0B0A">
          <w:rPr>
            <w:noProof/>
            <w:webHidden/>
          </w:rPr>
          <w:tab/>
        </w:r>
        <w:r w:rsidR="009E0B0A">
          <w:rPr>
            <w:noProof/>
            <w:webHidden/>
          </w:rPr>
          <w:fldChar w:fldCharType="begin"/>
        </w:r>
        <w:r w:rsidR="009E0B0A">
          <w:rPr>
            <w:noProof/>
            <w:webHidden/>
          </w:rPr>
          <w:instrText xml:space="preserve"> PAGEREF _Toc463338987 \h </w:instrText>
        </w:r>
        <w:r w:rsidR="009E0B0A">
          <w:rPr>
            <w:noProof/>
            <w:webHidden/>
          </w:rPr>
        </w:r>
        <w:r w:rsidR="009E0B0A">
          <w:rPr>
            <w:noProof/>
            <w:webHidden/>
          </w:rPr>
          <w:fldChar w:fldCharType="separate"/>
        </w:r>
        <w:r w:rsidR="009E0B0A">
          <w:rPr>
            <w:noProof/>
            <w:webHidden/>
          </w:rPr>
          <w:t>2</w:t>
        </w:r>
        <w:r w:rsidR="009E0B0A">
          <w:rPr>
            <w:noProof/>
            <w:webHidden/>
          </w:rPr>
          <w:fldChar w:fldCharType="end"/>
        </w:r>
      </w:hyperlink>
    </w:p>
    <w:p w14:paraId="470B2C83" w14:textId="77777777" w:rsidR="009E0B0A" w:rsidRDefault="00857059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63338988" w:history="1">
        <w:r w:rsidR="009E0B0A" w:rsidRPr="00597718">
          <w:rPr>
            <w:rStyle w:val="af6"/>
            <w:noProof/>
          </w:rPr>
          <w:t>3.</w:t>
        </w:r>
        <w:r w:rsidR="009E0B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9E0B0A" w:rsidRPr="00597718">
          <w:rPr>
            <w:rStyle w:val="af6"/>
            <w:noProof/>
          </w:rPr>
          <w:t xml:space="preserve">Сообщение МТ565. Инструкция на участие в   КД </w:t>
        </w:r>
        <w:r w:rsidR="009E0B0A" w:rsidRPr="00597718">
          <w:rPr>
            <w:rStyle w:val="af6"/>
            <w:noProof/>
            <w:lang w:val="en-US"/>
          </w:rPr>
          <w:t>PRIO</w:t>
        </w:r>
        <w:r w:rsidR="009E0B0A">
          <w:rPr>
            <w:noProof/>
            <w:webHidden/>
          </w:rPr>
          <w:tab/>
        </w:r>
        <w:r w:rsidR="009E0B0A">
          <w:rPr>
            <w:noProof/>
            <w:webHidden/>
          </w:rPr>
          <w:fldChar w:fldCharType="begin"/>
        </w:r>
        <w:r w:rsidR="009E0B0A">
          <w:rPr>
            <w:noProof/>
            <w:webHidden/>
          </w:rPr>
          <w:instrText xml:space="preserve"> PAGEREF _Toc463338988 \h </w:instrText>
        </w:r>
        <w:r w:rsidR="009E0B0A">
          <w:rPr>
            <w:noProof/>
            <w:webHidden/>
          </w:rPr>
        </w:r>
        <w:r w:rsidR="009E0B0A">
          <w:rPr>
            <w:noProof/>
            <w:webHidden/>
          </w:rPr>
          <w:fldChar w:fldCharType="separate"/>
        </w:r>
        <w:r w:rsidR="009E0B0A">
          <w:rPr>
            <w:noProof/>
            <w:webHidden/>
          </w:rPr>
          <w:t>3</w:t>
        </w:r>
        <w:r w:rsidR="009E0B0A">
          <w:rPr>
            <w:noProof/>
            <w:webHidden/>
          </w:rPr>
          <w:fldChar w:fldCharType="end"/>
        </w:r>
      </w:hyperlink>
    </w:p>
    <w:p w14:paraId="63255D33" w14:textId="0C2F9EAC" w:rsidR="000866A5" w:rsidRDefault="001149FA" w:rsidP="000866A5">
      <w:pPr>
        <w:numPr>
          <w:ilvl w:val="0"/>
          <w:numId w:val="0"/>
        </w:numPr>
        <w:tabs>
          <w:tab w:val="num" w:pos="0"/>
        </w:tabs>
        <w:jc w:val="left"/>
        <w:rPr>
          <w:lang w:val="en-US"/>
        </w:rPr>
      </w:pPr>
      <w:r>
        <w:rPr>
          <w:lang w:val="en-US"/>
        </w:rPr>
        <w:fldChar w:fldCharType="end"/>
      </w:r>
    </w:p>
    <w:p w14:paraId="19E6DF37" w14:textId="77777777" w:rsidR="000866A5" w:rsidRPr="000866A5" w:rsidRDefault="000866A5" w:rsidP="000866A5">
      <w:pPr>
        <w:numPr>
          <w:ilvl w:val="0"/>
          <w:numId w:val="0"/>
        </w:numPr>
        <w:suppressAutoHyphens w:val="0"/>
        <w:jc w:val="left"/>
      </w:pPr>
      <w:r>
        <w:rPr>
          <w:lang w:val="en-US"/>
        </w:rPr>
        <w:br w:type="page"/>
      </w:r>
    </w:p>
    <w:p w14:paraId="7A1B9279" w14:textId="358DEA8E" w:rsidR="008A44AD" w:rsidRPr="00826D62" w:rsidRDefault="008A44AD" w:rsidP="00955CEB">
      <w:pPr>
        <w:pStyle w:val="1"/>
        <w:ind w:left="0" w:firstLine="0"/>
        <w:jc w:val="left"/>
      </w:pPr>
      <w:bookmarkStart w:id="1" w:name="_Toc463338987"/>
      <w:r w:rsidRPr="00826D62">
        <w:lastRenderedPageBreak/>
        <w:t>Сообщение МТ565. О волеизъявлении лица</w:t>
      </w:r>
      <w:r w:rsidR="00955CEB">
        <w:t>, являющимся учредителе</w:t>
      </w:r>
      <w:r w:rsidR="008C03C0">
        <w:t>м</w:t>
      </w:r>
      <w:r w:rsidR="00955CEB">
        <w:t xml:space="preserve"> долевого управления/доверительным управляющим/залогодателем/залогодержателем</w:t>
      </w:r>
      <w:r w:rsidR="008C03C0">
        <w:t xml:space="preserve">, КД </w:t>
      </w:r>
      <w:r w:rsidR="008C03C0">
        <w:rPr>
          <w:lang w:val="en-US"/>
        </w:rPr>
        <w:t>MEET</w:t>
      </w:r>
      <w:bookmarkEnd w:id="1"/>
    </w:p>
    <w:p w14:paraId="6B589A55" w14:textId="69AB3B78" w:rsidR="00AB050C" w:rsidRDefault="00AB050C" w:rsidP="008C03C0">
      <w:pPr>
        <w:numPr>
          <w:ilvl w:val="0"/>
          <w:numId w:val="0"/>
        </w:numPr>
      </w:pPr>
      <w:r>
        <w:t xml:space="preserve">В случае, если информация </w:t>
      </w:r>
      <w:r w:rsidR="00955CEB">
        <w:t xml:space="preserve">об </w:t>
      </w:r>
      <w:r w:rsidR="00955CEB" w:rsidRPr="00955CEB">
        <w:t>учредителе д</w:t>
      </w:r>
      <w:r w:rsidR="00955CEB">
        <w:t xml:space="preserve">олевого управления/доверительном управляющем/залогодателе/залогодержателе </w:t>
      </w:r>
      <w:r>
        <w:t>передается в МТ565 содержащим инструкцию по волеизъявлению</w:t>
      </w:r>
      <w:r w:rsidR="00B91BB3">
        <w:t xml:space="preserve"> или </w:t>
      </w:r>
      <w:r w:rsidR="00B91BB3" w:rsidRPr="00B91BB3">
        <w:t>перечень  лиц осуществляющих права по ценным бумагам</w:t>
      </w:r>
      <w:r>
        <w:t>, то:</w:t>
      </w:r>
      <w:r w:rsidR="00955CEB">
        <w:t xml:space="preserve"> в</w:t>
      </w:r>
      <w:r>
        <w:t xml:space="preserve"> блоке BENODET</w:t>
      </w:r>
      <w:r w:rsidR="00955CEB">
        <w:t xml:space="preserve"> содержащим данные </w:t>
      </w:r>
      <w:r>
        <w:t xml:space="preserve"> </w:t>
      </w:r>
      <w:r w:rsidR="008C03C0">
        <w:t xml:space="preserve">о лице необходимо в поле </w:t>
      </w:r>
      <w:r w:rsidR="008C03C0" w:rsidRPr="008C03C0">
        <w:t>:70E::CETI//</w:t>
      </w:r>
      <w:r w:rsidR="00B91BB3">
        <w:t xml:space="preserve"> необходимо указать кодовое слово </w:t>
      </w:r>
      <w:r w:rsidR="008C03C0" w:rsidRPr="008C03C0">
        <w:t>BNTP/</w:t>
      </w:r>
      <w:r w:rsidR="00B91BB3">
        <w:t xml:space="preserve"> и после него ук</w:t>
      </w:r>
      <w:r w:rsidR="00480315">
        <w:t>а</w:t>
      </w:r>
      <w:r w:rsidR="00B91BB3">
        <w:t>зать</w:t>
      </w:r>
      <w:r w:rsidR="008C03C0">
        <w:t xml:space="preserve"> соответствующий признак:</w:t>
      </w:r>
      <w:r>
        <w:t xml:space="preserve"> </w:t>
      </w:r>
    </w:p>
    <w:p w14:paraId="33F9F377" w14:textId="5ABEF54A" w:rsidR="008C03C0" w:rsidRDefault="008C03C0" w:rsidP="008C03C0">
      <w:pPr>
        <w:numPr>
          <w:ilvl w:val="0"/>
          <w:numId w:val="0"/>
        </w:numPr>
        <w:ind w:left="708"/>
      </w:pPr>
      <w:r>
        <w:t>TRSM - доверительный управляющий;</w:t>
      </w:r>
    </w:p>
    <w:p w14:paraId="16FDF8B2" w14:textId="3701CA69" w:rsidR="008C03C0" w:rsidRDefault="008C03C0" w:rsidP="008C03C0">
      <w:pPr>
        <w:numPr>
          <w:ilvl w:val="0"/>
          <w:numId w:val="0"/>
        </w:numPr>
        <w:ind w:left="708"/>
      </w:pPr>
      <w:r>
        <w:t>TRSR - учредитель управления;</w:t>
      </w:r>
    </w:p>
    <w:p w14:paraId="283A7DB0" w14:textId="4A0EA8A8" w:rsidR="008C03C0" w:rsidRDefault="008C03C0" w:rsidP="008C03C0">
      <w:pPr>
        <w:numPr>
          <w:ilvl w:val="0"/>
          <w:numId w:val="0"/>
        </w:numPr>
        <w:ind w:left="708"/>
      </w:pPr>
      <w:r>
        <w:t>PLDR - залогодатель;</w:t>
      </w:r>
    </w:p>
    <w:p w14:paraId="3DEB1878" w14:textId="7E8D6928" w:rsidR="008C03C0" w:rsidRDefault="008C03C0" w:rsidP="008C03C0">
      <w:pPr>
        <w:numPr>
          <w:ilvl w:val="0"/>
          <w:numId w:val="0"/>
        </w:numPr>
        <w:ind w:left="708"/>
      </w:pPr>
      <w:r>
        <w:t>PLDG – залогодержатель.</w:t>
      </w:r>
    </w:p>
    <w:p w14:paraId="0B74BEA5" w14:textId="77777777" w:rsidR="008A44AD" w:rsidRPr="00573402" w:rsidRDefault="008A44AD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4C859E16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18C27298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6B302F6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8A44AD" w14:paraId="740556DF" w14:textId="77777777" w:rsidTr="0010606C">
        <w:tc>
          <w:tcPr>
            <w:tcW w:w="5488" w:type="dxa"/>
          </w:tcPr>
          <w:p w14:paraId="3D0EA29C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:16R:GENL</w:t>
            </w:r>
          </w:p>
        </w:tc>
        <w:tc>
          <w:tcPr>
            <w:tcW w:w="4762" w:type="dxa"/>
          </w:tcPr>
          <w:p w14:paraId="758114B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A029285" w14:textId="77777777" w:rsidTr="0010606C">
        <w:tc>
          <w:tcPr>
            <w:tcW w:w="5488" w:type="dxa"/>
          </w:tcPr>
          <w:p w14:paraId="0BE29C7B" w14:textId="50A86101" w:rsidR="008A44AD" w:rsidRPr="00445088" w:rsidRDefault="00A003A5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="008A44AD" w:rsidRPr="006B628D">
              <w:t>00</w:t>
            </w:r>
            <w:r>
              <w:t>1</w:t>
            </w:r>
            <w:r w:rsidR="001703BB"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0F99CAB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F916A59" w14:textId="77777777" w:rsidTr="0010606C">
        <w:tc>
          <w:tcPr>
            <w:tcW w:w="5488" w:type="dxa"/>
          </w:tcPr>
          <w:p w14:paraId="6FBBA918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:20C::SEME//02</w:t>
            </w:r>
          </w:p>
        </w:tc>
        <w:tc>
          <w:tcPr>
            <w:tcW w:w="4762" w:type="dxa"/>
          </w:tcPr>
          <w:p w14:paraId="0D52E11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7744BB6" w14:textId="77777777" w:rsidTr="0010606C">
        <w:tc>
          <w:tcPr>
            <w:tcW w:w="5488" w:type="dxa"/>
          </w:tcPr>
          <w:p w14:paraId="48A9A702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:23G:NEWM</w:t>
            </w:r>
          </w:p>
        </w:tc>
        <w:tc>
          <w:tcPr>
            <w:tcW w:w="4762" w:type="dxa"/>
          </w:tcPr>
          <w:p w14:paraId="2F78C6E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3B146AD" w14:textId="77777777" w:rsidTr="0010606C">
        <w:tc>
          <w:tcPr>
            <w:tcW w:w="5488" w:type="dxa"/>
          </w:tcPr>
          <w:p w14:paraId="5389683F" w14:textId="77291308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:22F::CAEV//</w:t>
            </w:r>
            <w:r w:rsidR="00871E2F">
              <w:t>MEET</w:t>
            </w:r>
          </w:p>
        </w:tc>
        <w:tc>
          <w:tcPr>
            <w:tcW w:w="4762" w:type="dxa"/>
          </w:tcPr>
          <w:p w14:paraId="59711EA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6533238" w14:textId="77777777" w:rsidTr="0010606C">
        <w:tc>
          <w:tcPr>
            <w:tcW w:w="5488" w:type="dxa"/>
          </w:tcPr>
          <w:p w14:paraId="22F15788" w14:textId="0FFE6447" w:rsidR="008A44AD" w:rsidRDefault="008A44AD" w:rsidP="00A003A5">
            <w:pPr>
              <w:numPr>
                <w:ilvl w:val="0"/>
                <w:numId w:val="1"/>
              </w:numPr>
              <w:ind w:left="0" w:firstLine="0"/>
            </w:pPr>
            <w:r w:rsidRPr="006B628D">
              <w:t>:98C::PREP//201</w:t>
            </w:r>
            <w:r w:rsidR="00A003A5">
              <w:t>7</w:t>
            </w:r>
            <w:r w:rsidRPr="006B628D">
              <w:t>0</w:t>
            </w:r>
            <w:r w:rsidR="00A003A5">
              <w:t>312</w:t>
            </w:r>
            <w:r w:rsidRPr="006B628D">
              <w:t>140000</w:t>
            </w:r>
          </w:p>
        </w:tc>
        <w:tc>
          <w:tcPr>
            <w:tcW w:w="4762" w:type="dxa"/>
          </w:tcPr>
          <w:p w14:paraId="1FB7B97A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2449D1E" w14:textId="77777777" w:rsidTr="0010606C">
        <w:tc>
          <w:tcPr>
            <w:tcW w:w="5488" w:type="dxa"/>
          </w:tcPr>
          <w:p w14:paraId="045873B5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:16S:GENL</w:t>
            </w:r>
          </w:p>
        </w:tc>
        <w:tc>
          <w:tcPr>
            <w:tcW w:w="4762" w:type="dxa"/>
          </w:tcPr>
          <w:p w14:paraId="505B868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3CDB3E5" w14:textId="77777777" w:rsidTr="0010606C">
        <w:tc>
          <w:tcPr>
            <w:tcW w:w="5488" w:type="dxa"/>
          </w:tcPr>
          <w:p w14:paraId="7D4C6AF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:16R:USECU</w:t>
            </w:r>
          </w:p>
        </w:tc>
        <w:tc>
          <w:tcPr>
            <w:tcW w:w="4762" w:type="dxa"/>
          </w:tcPr>
          <w:p w14:paraId="77AFF16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B041C91" w14:textId="77777777" w:rsidTr="0010606C">
        <w:tc>
          <w:tcPr>
            <w:tcW w:w="5488" w:type="dxa"/>
          </w:tcPr>
          <w:p w14:paraId="757B352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12B3E92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035E207C" w14:textId="77777777" w:rsidTr="0010606C">
        <w:tc>
          <w:tcPr>
            <w:tcW w:w="5488" w:type="dxa"/>
          </w:tcPr>
          <w:p w14:paraId="07C89E47" w14:textId="1E063F34" w:rsidR="008A44AD" w:rsidRDefault="0098187D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="008A44AD" w:rsidRPr="006B628D">
              <w:t>/CORP/NADC/RU1111111111</w:t>
            </w:r>
          </w:p>
        </w:tc>
        <w:tc>
          <w:tcPr>
            <w:tcW w:w="4762" w:type="dxa"/>
          </w:tcPr>
          <w:p w14:paraId="366CB4BA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EC1AEF7" w14:textId="77777777" w:rsidTr="0010606C">
        <w:tc>
          <w:tcPr>
            <w:tcW w:w="5488" w:type="dxa"/>
          </w:tcPr>
          <w:p w14:paraId="4D10F18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1E0E1ED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1C8FDD6" w14:textId="77777777" w:rsidTr="0010606C">
        <w:tc>
          <w:tcPr>
            <w:tcW w:w="5488" w:type="dxa"/>
          </w:tcPr>
          <w:p w14:paraId="07620E8E" w14:textId="7969A6F9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/NAME/</w:t>
            </w:r>
            <w:r w:rsidR="004C2BFC">
              <w:t>'OAO ''Megafon''</w:t>
            </w:r>
            <w:r w:rsidR="004C2BFC">
              <w:rPr>
                <w:lang w:val="en-US"/>
              </w:rPr>
              <w:t xml:space="preserve"> vip1</w:t>
            </w:r>
          </w:p>
        </w:tc>
        <w:tc>
          <w:tcPr>
            <w:tcW w:w="4762" w:type="dxa"/>
          </w:tcPr>
          <w:p w14:paraId="57D50260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5FFC870" w14:textId="77777777" w:rsidTr="0010606C">
        <w:tc>
          <w:tcPr>
            <w:tcW w:w="5488" w:type="dxa"/>
          </w:tcPr>
          <w:p w14:paraId="36BEAFDE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4C6DA92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EAE1ECA" w14:textId="77777777" w:rsidTr="0010606C">
        <w:tc>
          <w:tcPr>
            <w:tcW w:w="5488" w:type="dxa"/>
          </w:tcPr>
          <w:p w14:paraId="60B94727" w14:textId="1B5EE4DE" w:rsidR="008A44AD" w:rsidRDefault="0098187D" w:rsidP="000866A5">
            <w:pPr>
              <w:numPr>
                <w:ilvl w:val="0"/>
                <w:numId w:val="1"/>
              </w:numPr>
              <w:ind w:left="0" w:firstLine="0"/>
            </w:pPr>
            <w:r>
              <w:t>:97A::SAFE//</w:t>
            </w:r>
            <w:r>
              <w:rPr>
                <w:lang w:val="en-US"/>
              </w:rPr>
              <w:t>ML</w:t>
            </w:r>
            <w:r w:rsidR="008A44AD" w:rsidRPr="006B628D">
              <w:t>1111111111</w:t>
            </w:r>
          </w:p>
        </w:tc>
        <w:tc>
          <w:tcPr>
            <w:tcW w:w="4762" w:type="dxa"/>
          </w:tcPr>
          <w:p w14:paraId="3EEB9489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06C3511" w14:textId="77777777" w:rsidTr="0010606C">
        <w:tc>
          <w:tcPr>
            <w:tcW w:w="5488" w:type="dxa"/>
          </w:tcPr>
          <w:p w14:paraId="28E00F1D" w14:textId="240DF2FB" w:rsidR="008A44AD" w:rsidRDefault="00BF57EE" w:rsidP="000866A5">
            <w:pPr>
              <w:numPr>
                <w:ilvl w:val="0"/>
                <w:numId w:val="1"/>
              </w:numPr>
              <w:ind w:left="0" w:firstLine="0"/>
            </w:pPr>
            <w:r>
              <w:t>:94F::SAFE//CUST/</w:t>
            </w:r>
            <w:r w:rsidRPr="007655ED">
              <w:t>IRVTGB2XGPY</w:t>
            </w:r>
          </w:p>
        </w:tc>
        <w:tc>
          <w:tcPr>
            <w:tcW w:w="4762" w:type="dxa"/>
          </w:tcPr>
          <w:p w14:paraId="36B09C62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9AFFDCC" w14:textId="77777777" w:rsidTr="0010606C">
        <w:tc>
          <w:tcPr>
            <w:tcW w:w="5488" w:type="dxa"/>
          </w:tcPr>
          <w:p w14:paraId="423CA25F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2B2DDE25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A1D4F82" w14:textId="77777777" w:rsidTr="0010606C">
        <w:tc>
          <w:tcPr>
            <w:tcW w:w="5488" w:type="dxa"/>
          </w:tcPr>
          <w:p w14:paraId="0FA8321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:16S:USECU</w:t>
            </w:r>
          </w:p>
        </w:tc>
        <w:tc>
          <w:tcPr>
            <w:tcW w:w="4762" w:type="dxa"/>
          </w:tcPr>
          <w:p w14:paraId="42971C1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013C422E" w14:textId="77777777" w:rsidTr="00B34B45">
        <w:tc>
          <w:tcPr>
            <w:tcW w:w="5488" w:type="dxa"/>
            <w:shd w:val="clear" w:color="auto" w:fill="C6D9F1" w:themeFill="text2" w:themeFillTint="33"/>
          </w:tcPr>
          <w:p w14:paraId="21DCE1E5" w14:textId="66DC02D9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:16R:BENODET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31D2DB85" w14:textId="56623306" w:rsidR="00B34B45" w:rsidRDefault="00B34B45" w:rsidP="008C03C0">
            <w:pPr>
              <w:numPr>
                <w:ilvl w:val="0"/>
                <w:numId w:val="1"/>
              </w:numPr>
              <w:ind w:left="0" w:firstLine="0"/>
            </w:pPr>
            <w:r>
              <w:t xml:space="preserve">Информации об </w:t>
            </w:r>
            <w:r w:rsidR="008C03C0">
              <w:t>учредителе управления</w:t>
            </w:r>
          </w:p>
        </w:tc>
      </w:tr>
      <w:tr w:rsidR="00B34B45" w14:paraId="6BC440AC" w14:textId="77777777" w:rsidTr="00B34B45">
        <w:tc>
          <w:tcPr>
            <w:tcW w:w="5488" w:type="dxa"/>
            <w:shd w:val="clear" w:color="auto" w:fill="C6D9F1" w:themeFill="text2" w:themeFillTint="33"/>
          </w:tcPr>
          <w:p w14:paraId="6FA62080" w14:textId="762E3DE3" w:rsidR="00B34B45" w:rsidRPr="00B34B45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:95V::OWND//</w:t>
            </w:r>
            <w:r>
              <w:rPr>
                <w:lang w:val="en-US"/>
              </w:rPr>
              <w:t>NAME</w:t>
            </w:r>
            <w:r w:rsidRPr="00660A62">
              <w:rPr>
                <w:lang w:val="en-US"/>
              </w:rPr>
              <w:t>/</w:t>
            </w:r>
            <w:r w:rsidRPr="0097059E">
              <w:rPr>
                <w:lang w:val="en-US"/>
              </w:rPr>
              <w:t>'IVANOV IVAN IVANOVIc'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5339CEED" w14:textId="2DC4E913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Имя и адрес </w:t>
            </w:r>
          </w:p>
        </w:tc>
      </w:tr>
      <w:tr w:rsidR="00B34B45" w14:paraId="6BBEBEE9" w14:textId="77777777" w:rsidTr="00B34B45">
        <w:tc>
          <w:tcPr>
            <w:tcW w:w="5488" w:type="dxa"/>
            <w:shd w:val="clear" w:color="auto" w:fill="C6D9F1" w:themeFill="text2" w:themeFillTint="33"/>
          </w:tcPr>
          <w:p w14:paraId="5C795C65" w14:textId="3C5F441D" w:rsidR="00B34B45" w:rsidRPr="00CD5AAB" w:rsidRDefault="00B34B45" w:rsidP="00657E8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/</w:t>
            </w:r>
            <w:r w:rsidRPr="00461287">
              <w:rPr>
                <w:lang w:val="en-US"/>
              </w:rPr>
              <w:t>ADDR</w:t>
            </w:r>
            <w:r w:rsidRPr="00CD5AAB">
              <w:rPr>
                <w:lang w:val="en-US"/>
              </w:rPr>
              <w:t>/</w:t>
            </w:r>
            <w:r w:rsidRPr="00714D2B">
              <w:rPr>
                <w:lang w:val="en-US"/>
              </w:rPr>
              <w:t>'</w:t>
            </w:r>
            <w:r>
              <w:rPr>
                <w:lang w:val="en-US"/>
              </w:rPr>
              <w:t xml:space="preserve">G OREL UL STROITELEi </w:t>
            </w:r>
          </w:p>
          <w:p w14:paraId="092CB85E" w14:textId="36DA7040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rPr>
                <w:lang w:val="en-US"/>
              </w:rPr>
              <w:t xml:space="preserve">D.5 </w:t>
            </w:r>
            <w:r w:rsidRPr="00822842">
              <w:rPr>
                <w:lang w:val="en-US"/>
              </w:rPr>
              <w:t xml:space="preserve"> KV.789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13A994D1" w14:textId="0DE59A5B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36AAEA9F" w14:textId="77777777" w:rsidTr="00B34B45">
        <w:tc>
          <w:tcPr>
            <w:tcW w:w="5488" w:type="dxa"/>
            <w:shd w:val="clear" w:color="auto" w:fill="C6D9F1" w:themeFill="text2" w:themeFillTint="33"/>
          </w:tcPr>
          <w:p w14:paraId="2BF97676" w14:textId="11F5630D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/CTRY/RU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1C424DAF" w14:textId="6F0AF211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112F43C9" w14:textId="77777777" w:rsidTr="00B34B45">
        <w:tc>
          <w:tcPr>
            <w:tcW w:w="5488" w:type="dxa"/>
            <w:shd w:val="clear" w:color="auto" w:fill="C6D9F1" w:themeFill="text2" w:themeFillTint="33"/>
          </w:tcPr>
          <w:p w14:paraId="64B86C55" w14:textId="43127855" w:rsidR="00B34B45" w:rsidRDefault="006212B9" w:rsidP="006212B9">
            <w:pPr>
              <w:numPr>
                <w:ilvl w:val="0"/>
                <w:numId w:val="1"/>
              </w:numPr>
              <w:ind w:left="0" w:firstLine="0"/>
            </w:pPr>
            <w:r>
              <w:t>:95S::ALTE//</w:t>
            </w:r>
            <w:r w:rsidR="00906EBD" w:rsidRPr="00906EBD">
              <w:t>CCPT</w:t>
            </w:r>
            <w:r w:rsidR="00B34B45" w:rsidRPr="00E9457F">
              <w:t>/RU/</w:t>
            </w:r>
            <w:r>
              <w:rPr>
                <w:lang w:val="en-US"/>
              </w:rPr>
              <w:t>7777333111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1220D8F1" w14:textId="6506020F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3953C318" w14:textId="77777777" w:rsidTr="00B34B45">
        <w:tc>
          <w:tcPr>
            <w:tcW w:w="5488" w:type="dxa"/>
            <w:shd w:val="clear" w:color="auto" w:fill="C6D9F1" w:themeFill="text2" w:themeFillTint="33"/>
          </w:tcPr>
          <w:p w14:paraId="3705A0B9" w14:textId="66124B2E" w:rsidR="00B34B45" w:rsidRDefault="006212B9" w:rsidP="000866A5">
            <w:pPr>
              <w:numPr>
                <w:ilvl w:val="0"/>
                <w:numId w:val="1"/>
              </w:numPr>
              <w:ind w:left="0" w:firstLine="0"/>
            </w:pPr>
            <w:r>
              <w:t>:36B::OWND//UNIT/</w:t>
            </w:r>
            <w:r>
              <w:rPr>
                <w:lang w:val="en-US"/>
              </w:rPr>
              <w:t>1000</w:t>
            </w:r>
            <w:r w:rsidR="00B34B45" w:rsidRPr="00E9457F">
              <w:t>,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6DF3B42B" w14:textId="66DB1AEB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4F12B618" w14:textId="77777777" w:rsidTr="00B34B45">
        <w:tc>
          <w:tcPr>
            <w:tcW w:w="5488" w:type="dxa"/>
            <w:shd w:val="clear" w:color="auto" w:fill="C6D9F1" w:themeFill="text2" w:themeFillTint="33"/>
          </w:tcPr>
          <w:p w14:paraId="3C2D5E1B" w14:textId="762D44CC" w:rsidR="00B34B45" w:rsidRPr="00B91BB3" w:rsidRDefault="00B34B45" w:rsidP="008C03C0">
            <w:pPr>
              <w:numPr>
                <w:ilvl w:val="0"/>
                <w:numId w:val="1"/>
              </w:numPr>
              <w:ind w:left="0" w:firstLine="0"/>
              <w:rPr>
                <w:b/>
                <w:lang w:val="en-US"/>
              </w:rPr>
            </w:pPr>
            <w:r w:rsidRPr="00B91BB3">
              <w:rPr>
                <w:b/>
                <w:highlight w:val="yellow"/>
                <w:lang w:val="en-US"/>
              </w:rPr>
              <w:t>:70E::CETI//BNTP/</w:t>
            </w:r>
            <w:r w:rsidR="008C03C0" w:rsidRPr="00B91BB3">
              <w:rPr>
                <w:b/>
                <w:highlight w:val="yellow"/>
              </w:rPr>
              <w:t>TRSR</w:t>
            </w:r>
            <w:r w:rsidR="008C03C0" w:rsidRPr="00B91BB3">
              <w:rPr>
                <w:b/>
              </w:rPr>
              <w:t xml:space="preserve"> 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337FF625" w14:textId="55FF19C1" w:rsidR="00B34B45" w:rsidRDefault="008C03C0" w:rsidP="008C03C0">
            <w:pPr>
              <w:numPr>
                <w:ilvl w:val="0"/>
                <w:numId w:val="1"/>
              </w:numPr>
              <w:ind w:left="0" w:firstLine="0"/>
            </w:pPr>
            <w:r>
              <w:t xml:space="preserve">TRSR </w:t>
            </w:r>
            <w:r w:rsidR="00B34B45" w:rsidRPr="003170B0">
              <w:t xml:space="preserve">- </w:t>
            </w:r>
            <w:r w:rsidR="00B34B45">
              <w:t>признак того, ч</w:t>
            </w:r>
            <w:r w:rsidR="006212B9">
              <w:t>то в блоке указана информация</w:t>
            </w:r>
            <w:r>
              <w:t xml:space="preserve"> об учредителе управления</w:t>
            </w:r>
          </w:p>
        </w:tc>
      </w:tr>
      <w:tr w:rsidR="00B34B45" w14:paraId="31F687D9" w14:textId="77777777" w:rsidTr="00B34B45">
        <w:tc>
          <w:tcPr>
            <w:tcW w:w="5488" w:type="dxa"/>
            <w:shd w:val="clear" w:color="auto" w:fill="C6D9F1" w:themeFill="text2" w:themeFillTint="33"/>
          </w:tcPr>
          <w:p w14:paraId="15C59F21" w14:textId="65E94B5C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:16S:BENODET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59767F17" w14:textId="21FC44D4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:rsidRPr="00AF4D92" w14:paraId="6766F453" w14:textId="77777777" w:rsidTr="0010606C">
        <w:tc>
          <w:tcPr>
            <w:tcW w:w="5488" w:type="dxa"/>
          </w:tcPr>
          <w:p w14:paraId="54BD70FA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02A3F7D2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AF4D92" w14:paraId="7B6C0A7F" w14:textId="77777777" w:rsidTr="0010606C">
        <w:tc>
          <w:tcPr>
            <w:tcW w:w="5488" w:type="dxa"/>
          </w:tcPr>
          <w:p w14:paraId="73B80777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760365F9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14:paraId="5E568DA9" w14:textId="77777777" w:rsidTr="0010606C">
        <w:tc>
          <w:tcPr>
            <w:tcW w:w="5488" w:type="dxa"/>
          </w:tcPr>
          <w:p w14:paraId="7ADBB2E1" w14:textId="77777777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:22F::CAOP//SPLI</w:t>
            </w:r>
          </w:p>
        </w:tc>
        <w:tc>
          <w:tcPr>
            <w:tcW w:w="4762" w:type="dxa"/>
          </w:tcPr>
          <w:p w14:paraId="596A4E9C" w14:textId="77777777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11697E75" w14:textId="77777777" w:rsidTr="0010606C">
        <w:tc>
          <w:tcPr>
            <w:tcW w:w="5488" w:type="dxa"/>
          </w:tcPr>
          <w:p w14:paraId="3985882D" w14:textId="28FC0149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>:36B::QINS//UNIT/1000</w:t>
            </w:r>
            <w:r w:rsidRPr="006B628D">
              <w:t>,</w:t>
            </w:r>
          </w:p>
        </w:tc>
        <w:tc>
          <w:tcPr>
            <w:tcW w:w="4762" w:type="dxa"/>
          </w:tcPr>
          <w:p w14:paraId="52C602E2" w14:textId="77777777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:rsidRPr="00906EBD" w14:paraId="6AAC0F2B" w14:textId="77777777" w:rsidTr="00A003A5">
        <w:trPr>
          <w:trHeight w:val="157"/>
        </w:trPr>
        <w:tc>
          <w:tcPr>
            <w:tcW w:w="5488" w:type="dxa"/>
          </w:tcPr>
          <w:p w14:paraId="199FBFAA" w14:textId="77777777" w:rsidR="00906EBD" w:rsidRPr="00906EBD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>
              <w:rPr>
                <w:lang w:val="en-US"/>
              </w:rPr>
              <w:t>1.1/TYPE/ORDN/</w:t>
            </w:r>
          </w:p>
          <w:p w14:paraId="172506A1" w14:textId="2088AF55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RSLT/CONY/QVTG/</w:t>
            </w:r>
            <w:r w:rsidRPr="00B34B45">
              <w:rPr>
                <w:lang w:val="en-US"/>
              </w:rPr>
              <w:t>1000</w:t>
            </w:r>
          </w:p>
        </w:tc>
        <w:tc>
          <w:tcPr>
            <w:tcW w:w="4762" w:type="dxa"/>
          </w:tcPr>
          <w:p w14:paraId="027C03D7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906EBD" w14:paraId="17E3CAE0" w14:textId="77777777" w:rsidTr="0010606C">
        <w:tc>
          <w:tcPr>
            <w:tcW w:w="5488" w:type="dxa"/>
          </w:tcPr>
          <w:p w14:paraId="1FA6E10E" w14:textId="77777777" w:rsidR="00906EBD" w:rsidRPr="00906EBD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>
              <w:rPr>
                <w:lang w:val="en-US"/>
              </w:rPr>
              <w:t>/TYPE/ORDN/</w:t>
            </w:r>
          </w:p>
          <w:p w14:paraId="65CECA13" w14:textId="60148FB4" w:rsidR="00B34B45" w:rsidRPr="00AF4D92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RSLT/CONN/QVTG/</w:t>
            </w:r>
            <w:r w:rsidRPr="00B34B45">
              <w:rPr>
                <w:lang w:val="en-US"/>
              </w:rPr>
              <w:t>1000</w:t>
            </w:r>
          </w:p>
        </w:tc>
        <w:tc>
          <w:tcPr>
            <w:tcW w:w="4762" w:type="dxa"/>
          </w:tcPr>
          <w:p w14:paraId="492B297F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906EBD" w14:paraId="24A1B907" w14:textId="77777777" w:rsidTr="0010606C">
        <w:tc>
          <w:tcPr>
            <w:tcW w:w="5488" w:type="dxa"/>
          </w:tcPr>
          <w:p w14:paraId="722E1C09" w14:textId="77777777" w:rsidR="00906EBD" w:rsidRPr="00906EBD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.1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</w:t>
            </w:r>
          </w:p>
          <w:p w14:paraId="18EAAFC5" w14:textId="6DF68984" w:rsidR="00B34B45" w:rsidRPr="00AF4D92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lastRenderedPageBreak/>
              <w:t>RSLT/CONY/QVTG/</w:t>
            </w:r>
            <w:r w:rsidRPr="00A003A5">
              <w:rPr>
                <w:lang w:val="en-US"/>
              </w:rPr>
              <w:t>8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7E65DB79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906EBD" w14:paraId="088B2A15" w14:textId="77777777" w:rsidTr="0010606C">
        <w:tc>
          <w:tcPr>
            <w:tcW w:w="5488" w:type="dxa"/>
          </w:tcPr>
          <w:p w14:paraId="636193AC" w14:textId="77777777" w:rsidR="00906EBD" w:rsidRPr="00906EBD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.2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</w:t>
            </w:r>
          </w:p>
          <w:p w14:paraId="53F5A7EC" w14:textId="316B1D81" w:rsidR="00B34B45" w:rsidRPr="00CC4B42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RSLT/CONY/QVTG/</w:t>
            </w:r>
            <w:r w:rsidRPr="00B34B45">
              <w:rPr>
                <w:lang w:val="en-US"/>
              </w:rPr>
              <w:t>1200</w:t>
            </w:r>
          </w:p>
        </w:tc>
        <w:tc>
          <w:tcPr>
            <w:tcW w:w="4762" w:type="dxa"/>
          </w:tcPr>
          <w:p w14:paraId="1237FA54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906EBD" w14:paraId="15281DAF" w14:textId="77777777" w:rsidTr="0010606C">
        <w:tc>
          <w:tcPr>
            <w:tcW w:w="5488" w:type="dxa"/>
          </w:tcPr>
          <w:p w14:paraId="28A2F451" w14:textId="77777777" w:rsidR="00906EBD" w:rsidRPr="00906EBD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.3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</w:t>
            </w:r>
          </w:p>
          <w:p w14:paraId="5DDA18A1" w14:textId="0E83938E" w:rsidR="00B34B45" w:rsidRPr="00CC4B42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RSLT/CONY/QVTG/</w:t>
            </w:r>
            <w:r w:rsidRPr="00B34B45">
              <w:rPr>
                <w:lang w:val="en-US"/>
              </w:rPr>
              <w:t>1000</w:t>
            </w:r>
          </w:p>
        </w:tc>
        <w:tc>
          <w:tcPr>
            <w:tcW w:w="4762" w:type="dxa"/>
          </w:tcPr>
          <w:p w14:paraId="12EFD0C0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906EBD" w14:paraId="5E5A4116" w14:textId="77777777" w:rsidTr="0010606C">
        <w:tc>
          <w:tcPr>
            <w:tcW w:w="5488" w:type="dxa"/>
          </w:tcPr>
          <w:p w14:paraId="343B2CD3" w14:textId="77777777" w:rsidR="00906EBD" w:rsidRPr="00906EBD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.1/TYPE/ORDN/</w:t>
            </w:r>
          </w:p>
          <w:p w14:paraId="3F078470" w14:textId="5D335EB0" w:rsidR="00B34B45" w:rsidRPr="00CC4B42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RSLT/</w:t>
            </w:r>
            <w:r>
              <w:rPr>
                <w:lang w:val="en-US"/>
              </w:rPr>
              <w:t>ABST/QVTG/</w:t>
            </w:r>
            <w:r w:rsidRPr="00B34B45">
              <w:rPr>
                <w:lang w:val="en-US"/>
              </w:rPr>
              <w:t>1000</w:t>
            </w:r>
          </w:p>
        </w:tc>
        <w:tc>
          <w:tcPr>
            <w:tcW w:w="4762" w:type="dxa"/>
          </w:tcPr>
          <w:p w14:paraId="1E708991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AF4D92" w14:paraId="2AD59ED8" w14:textId="77777777" w:rsidTr="0010606C">
        <w:tc>
          <w:tcPr>
            <w:tcW w:w="5488" w:type="dxa"/>
          </w:tcPr>
          <w:p w14:paraId="6B4415FC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:16S:CAINST</w:t>
            </w:r>
          </w:p>
        </w:tc>
        <w:tc>
          <w:tcPr>
            <w:tcW w:w="4762" w:type="dxa"/>
          </w:tcPr>
          <w:p w14:paraId="2E0C5996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5B8FD441" w14:textId="77777777" w:rsidR="008A44AD" w:rsidRDefault="008A44AD" w:rsidP="000866A5">
      <w:pPr>
        <w:numPr>
          <w:ilvl w:val="0"/>
          <w:numId w:val="0"/>
        </w:numPr>
        <w:rPr>
          <w:ins w:id="2" w:author="Draft 3" w:date="2016-03-09T10:24:00Z"/>
        </w:rPr>
      </w:pPr>
    </w:p>
    <w:p w14:paraId="1C7BB9FE" w14:textId="77777777" w:rsidR="009E41B6" w:rsidRDefault="009E41B6" w:rsidP="009E41B6">
      <w:pPr>
        <w:pStyle w:val="1"/>
        <w:numPr>
          <w:ilvl w:val="0"/>
          <w:numId w:val="2"/>
        </w:numPr>
        <w:ind w:left="0" w:firstLine="0"/>
      </w:pPr>
      <w:bookmarkStart w:id="3" w:name="_Toc445282171"/>
      <w:bookmarkStart w:id="4" w:name="_Toc461700677"/>
      <w:bookmarkStart w:id="5" w:name="_Toc463338988"/>
      <w:bookmarkEnd w:id="3"/>
      <w:bookmarkEnd w:id="4"/>
      <w:r w:rsidRPr="00826D62">
        <w:t xml:space="preserve">Сообщение МТ565. </w:t>
      </w:r>
      <w:r>
        <w:t xml:space="preserve">Инструкция на участие в   КД </w:t>
      </w:r>
      <w:r w:rsidRPr="00EF5F98">
        <w:rPr>
          <w:lang w:val="en-US"/>
        </w:rPr>
        <w:t>PRIO</w:t>
      </w:r>
      <w:bookmarkEnd w:id="5"/>
      <w:r>
        <w:t xml:space="preserve"> </w:t>
      </w:r>
    </w:p>
    <w:p w14:paraId="53E4BA0E" w14:textId="77777777" w:rsidR="00B91BB3" w:rsidRDefault="009E41B6" w:rsidP="00B56A8E">
      <w:pPr>
        <w:numPr>
          <w:ilvl w:val="0"/>
          <w:numId w:val="0"/>
        </w:numPr>
      </w:pPr>
      <w:r w:rsidRPr="00C77405">
        <w:t xml:space="preserve">Легенда: </w:t>
      </w:r>
      <w:r>
        <w:t xml:space="preserve">подается инструкция на участие в КД </w:t>
      </w:r>
      <w:r w:rsidRPr="009E41B6">
        <w:rPr>
          <w:lang w:val="en-US"/>
        </w:rPr>
        <w:t>PRIO</w:t>
      </w:r>
      <w:r w:rsidRPr="00C77405">
        <w:t xml:space="preserve"> </w:t>
      </w:r>
      <w:r w:rsidR="00B91BB3">
        <w:t xml:space="preserve">от номинального держателя в НРД, </w:t>
      </w:r>
      <w:r>
        <w:t xml:space="preserve">в которой </w:t>
      </w:r>
      <w:r w:rsidR="00B91BB3">
        <w:t>содержится</w:t>
      </w:r>
      <w:r>
        <w:t xml:space="preserve"> информация</w:t>
      </w:r>
      <w:r w:rsidR="00B91BB3">
        <w:t>:</w:t>
      </w:r>
    </w:p>
    <w:p w14:paraId="72FD8CBF" w14:textId="00B38FDD" w:rsidR="00B91BB3" w:rsidRDefault="009E41B6" w:rsidP="00B91BB3">
      <w:pPr>
        <w:pStyle w:val="ac"/>
        <w:numPr>
          <w:ilvl w:val="0"/>
          <w:numId w:val="41"/>
        </w:numPr>
      </w:pPr>
      <w:r>
        <w:t>о доверительном управляющ</w:t>
      </w:r>
      <w:r w:rsidR="00B91BB3">
        <w:t>е</w:t>
      </w:r>
      <w:r>
        <w:t>м, который участвует в КД</w:t>
      </w:r>
    </w:p>
    <w:p w14:paraId="7E8FFD4B" w14:textId="2C0EFF56" w:rsidR="00B91BB3" w:rsidRDefault="00454F4C" w:rsidP="00454F4C">
      <w:pPr>
        <w:pStyle w:val="ac"/>
        <w:numPr>
          <w:ilvl w:val="0"/>
          <w:numId w:val="41"/>
        </w:numPr>
      </w:pPr>
      <w:r>
        <w:t>данные об учредителе</w:t>
      </w:r>
      <w:r w:rsidR="009E41B6">
        <w:t xml:space="preserve"> управления участвовавшем в </w:t>
      </w:r>
      <w:r>
        <w:t>заседании или заочном голосовании</w:t>
      </w:r>
      <w:r w:rsidRPr="00454F4C">
        <w:t xml:space="preserve"> для принятия решений общим собранием</w:t>
      </w:r>
      <w:r w:rsidR="009E41B6">
        <w:t xml:space="preserve"> акционеров, в результате которого у лица возникло право на участие в КД </w:t>
      </w:r>
      <w:r w:rsidR="009E41B6" w:rsidRPr="00B91BB3">
        <w:rPr>
          <w:lang w:val="en-US"/>
        </w:rPr>
        <w:t>PRIO</w:t>
      </w:r>
      <w:r w:rsidR="009E41B6">
        <w:t>.</w:t>
      </w:r>
      <w:r w:rsidR="00B56A8E">
        <w:t xml:space="preserve"> </w:t>
      </w:r>
    </w:p>
    <w:p w14:paraId="5B1A591A" w14:textId="74F52579" w:rsidR="00B56A8E" w:rsidRDefault="00B56A8E" w:rsidP="00B91BB3">
      <w:pPr>
        <w:ind w:firstLine="426"/>
      </w:pPr>
      <w:r>
        <w:t xml:space="preserve">Признак типа лица указывается в </w:t>
      </w:r>
      <w:r w:rsidR="00B91BB3">
        <w:t xml:space="preserve">блоке </w:t>
      </w:r>
      <w:r w:rsidR="00B91BB3" w:rsidRPr="00B91BB3">
        <w:rPr>
          <w:lang w:val="en-US"/>
        </w:rPr>
        <w:t>BENODET</w:t>
      </w:r>
      <w:r w:rsidR="00B91BB3">
        <w:t>, в</w:t>
      </w:r>
      <w:r>
        <w:t xml:space="preserve"> поле </w:t>
      </w:r>
      <w:r w:rsidRPr="008C03C0">
        <w:t>:70E::CETI//</w:t>
      </w:r>
      <w:r w:rsidR="00B91BB3">
        <w:t xml:space="preserve"> после кодового слова </w:t>
      </w:r>
      <w:r w:rsidRPr="008C03C0">
        <w:t>BNTP/</w:t>
      </w:r>
      <w:r>
        <w:t xml:space="preserve">, возможные значения: </w:t>
      </w:r>
    </w:p>
    <w:p w14:paraId="1CD93149" w14:textId="77777777" w:rsidR="00B56A8E" w:rsidRDefault="00B56A8E" w:rsidP="00B56A8E">
      <w:pPr>
        <w:numPr>
          <w:ilvl w:val="0"/>
          <w:numId w:val="0"/>
        </w:numPr>
        <w:ind w:left="708"/>
      </w:pPr>
      <w:r>
        <w:t>TRSM - доверительный управляющий;</w:t>
      </w:r>
    </w:p>
    <w:p w14:paraId="53447424" w14:textId="77777777" w:rsidR="00B56A8E" w:rsidRDefault="00B56A8E" w:rsidP="00B56A8E">
      <w:pPr>
        <w:numPr>
          <w:ilvl w:val="0"/>
          <w:numId w:val="0"/>
        </w:numPr>
        <w:ind w:left="708"/>
      </w:pPr>
      <w:r>
        <w:t>TRSR - учредитель управления;</w:t>
      </w:r>
    </w:p>
    <w:p w14:paraId="042872E1" w14:textId="77777777" w:rsidR="00B56A8E" w:rsidRDefault="00B56A8E" w:rsidP="00B56A8E">
      <w:pPr>
        <w:numPr>
          <w:ilvl w:val="0"/>
          <w:numId w:val="0"/>
        </w:numPr>
        <w:ind w:left="708"/>
      </w:pPr>
      <w:r>
        <w:t>PLDR - залогодатель;</w:t>
      </w:r>
    </w:p>
    <w:p w14:paraId="1ECBE780" w14:textId="77777777" w:rsidR="00B56A8E" w:rsidRDefault="00B56A8E" w:rsidP="00B56A8E">
      <w:pPr>
        <w:numPr>
          <w:ilvl w:val="0"/>
          <w:numId w:val="0"/>
        </w:numPr>
        <w:ind w:left="708"/>
      </w:pPr>
      <w:r>
        <w:t>PLDG – залогодержатель.</w:t>
      </w:r>
    </w:p>
    <w:p w14:paraId="1BCFABC1" w14:textId="27ED7125" w:rsidR="009E41B6" w:rsidRPr="00B56A8E" w:rsidRDefault="009E41B6" w:rsidP="009E41B6">
      <w:pPr>
        <w:rPr>
          <w:b/>
        </w:rPr>
      </w:pPr>
    </w:p>
    <w:p w14:paraId="5ADC9B11" w14:textId="7B7867DD" w:rsidR="00B56A8E" w:rsidRPr="009E41B6" w:rsidRDefault="00B56A8E" w:rsidP="009E41B6">
      <w:pPr>
        <w:rPr>
          <w:b/>
        </w:r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9E41B6" w14:paraId="5B60FCAC" w14:textId="77777777" w:rsidTr="00CA3661">
        <w:tc>
          <w:tcPr>
            <w:tcW w:w="5488" w:type="dxa"/>
            <w:shd w:val="clear" w:color="auto" w:fill="F2F2F2" w:themeFill="background1" w:themeFillShade="F2"/>
          </w:tcPr>
          <w:p w14:paraId="08FCCD81" w14:textId="77777777" w:rsidR="009E41B6" w:rsidRPr="00445088" w:rsidRDefault="009E41B6" w:rsidP="00CA3661">
            <w:pPr>
              <w:pStyle w:val="a3"/>
              <w:ind w:left="36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5647ECA" w14:textId="77777777" w:rsidR="009E41B6" w:rsidRDefault="009E41B6" w:rsidP="00CA3661">
            <w:pPr>
              <w:pStyle w:val="a3"/>
              <w:ind w:left="360"/>
            </w:pPr>
            <w:r>
              <w:t>Комментарии</w:t>
            </w:r>
          </w:p>
        </w:tc>
      </w:tr>
      <w:tr w:rsidR="009E41B6" w14:paraId="746F4D2D" w14:textId="77777777" w:rsidTr="00CA3661">
        <w:tc>
          <w:tcPr>
            <w:tcW w:w="5488" w:type="dxa"/>
          </w:tcPr>
          <w:p w14:paraId="32CA44E7" w14:textId="77777777" w:rsidR="009E41B6" w:rsidRPr="00445088" w:rsidRDefault="009E41B6" w:rsidP="00CA3661">
            <w:pPr>
              <w:numPr>
                <w:ilvl w:val="0"/>
                <w:numId w:val="0"/>
              </w:numPr>
            </w:pPr>
            <w:r w:rsidRPr="00403630">
              <w:t>:16R:GENL</w:t>
            </w:r>
          </w:p>
        </w:tc>
        <w:tc>
          <w:tcPr>
            <w:tcW w:w="4762" w:type="dxa"/>
          </w:tcPr>
          <w:p w14:paraId="14C21369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5183AB3B" w14:textId="77777777" w:rsidTr="00CA3661">
        <w:tc>
          <w:tcPr>
            <w:tcW w:w="5488" w:type="dxa"/>
          </w:tcPr>
          <w:p w14:paraId="6CF0B3BA" w14:textId="77777777" w:rsidR="009E41B6" w:rsidRPr="00445088" w:rsidRDefault="009E41B6" w:rsidP="00CA3661">
            <w:pPr>
              <w:numPr>
                <w:ilvl w:val="0"/>
                <w:numId w:val="0"/>
              </w:numPr>
            </w:pPr>
            <w:r w:rsidRPr="00403630">
              <w:t>:20C::CORP//</w:t>
            </w:r>
            <w:r w:rsidRPr="00A15217">
              <w:t>401401X1111</w:t>
            </w:r>
          </w:p>
        </w:tc>
        <w:tc>
          <w:tcPr>
            <w:tcW w:w="4762" w:type="dxa"/>
          </w:tcPr>
          <w:p w14:paraId="692BD47D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24C46A84" w14:textId="77777777" w:rsidTr="00CA3661">
        <w:tc>
          <w:tcPr>
            <w:tcW w:w="5488" w:type="dxa"/>
          </w:tcPr>
          <w:p w14:paraId="434CDEE2" w14:textId="77777777" w:rsidR="009E41B6" w:rsidRPr="00445088" w:rsidRDefault="009E41B6" w:rsidP="00CA3661">
            <w:pPr>
              <w:numPr>
                <w:ilvl w:val="0"/>
                <w:numId w:val="0"/>
              </w:numPr>
            </w:pPr>
            <w:r w:rsidRPr="00403630">
              <w:t>:20C::SEME//00</w:t>
            </w:r>
            <w:r>
              <w:rPr>
                <w:lang w:val="en-US"/>
              </w:rPr>
              <w:t>0</w:t>
            </w:r>
            <w:r w:rsidRPr="00403630">
              <w:t>101</w:t>
            </w:r>
          </w:p>
        </w:tc>
        <w:tc>
          <w:tcPr>
            <w:tcW w:w="4762" w:type="dxa"/>
          </w:tcPr>
          <w:p w14:paraId="770F65E1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0FE52492" w14:textId="77777777" w:rsidTr="00CA3661">
        <w:tc>
          <w:tcPr>
            <w:tcW w:w="5488" w:type="dxa"/>
          </w:tcPr>
          <w:p w14:paraId="1E371482" w14:textId="77777777" w:rsidR="009E41B6" w:rsidRDefault="009E41B6" w:rsidP="00CA3661">
            <w:pPr>
              <w:numPr>
                <w:ilvl w:val="0"/>
                <w:numId w:val="0"/>
              </w:numPr>
            </w:pPr>
            <w:r w:rsidRPr="00403630">
              <w:t>:23G:NEWM</w:t>
            </w:r>
          </w:p>
        </w:tc>
        <w:tc>
          <w:tcPr>
            <w:tcW w:w="4762" w:type="dxa"/>
          </w:tcPr>
          <w:p w14:paraId="421A8ECD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022DDB07" w14:textId="77777777" w:rsidTr="00CA3661">
        <w:tc>
          <w:tcPr>
            <w:tcW w:w="5488" w:type="dxa"/>
          </w:tcPr>
          <w:p w14:paraId="64B89D33" w14:textId="77777777" w:rsidR="009E41B6" w:rsidRDefault="009E41B6" w:rsidP="00CA3661">
            <w:pPr>
              <w:numPr>
                <w:ilvl w:val="0"/>
                <w:numId w:val="0"/>
              </w:numPr>
            </w:pPr>
            <w:r w:rsidRPr="00403630">
              <w:t>:22F::CAEV//</w:t>
            </w:r>
            <w:r>
              <w:rPr>
                <w:lang w:val="en-US"/>
              </w:rPr>
              <w:t>PRIO</w:t>
            </w:r>
          </w:p>
        </w:tc>
        <w:tc>
          <w:tcPr>
            <w:tcW w:w="4762" w:type="dxa"/>
          </w:tcPr>
          <w:p w14:paraId="19739528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11778757" w14:textId="77777777" w:rsidTr="00CA3661">
        <w:tc>
          <w:tcPr>
            <w:tcW w:w="5488" w:type="dxa"/>
          </w:tcPr>
          <w:p w14:paraId="34385790" w14:textId="77777777" w:rsidR="009E41B6" w:rsidRDefault="009E41B6" w:rsidP="00CA3661">
            <w:pPr>
              <w:numPr>
                <w:ilvl w:val="0"/>
                <w:numId w:val="0"/>
              </w:numPr>
            </w:pPr>
            <w:r w:rsidRPr="00403630">
              <w:t>:98C::PREP//201</w:t>
            </w:r>
            <w:r>
              <w:rPr>
                <w:lang w:val="en-US"/>
              </w:rPr>
              <w:t>6</w:t>
            </w:r>
            <w:r w:rsidRPr="00403630">
              <w:t>0</w:t>
            </w:r>
            <w:r>
              <w:rPr>
                <w:lang w:val="en-US"/>
              </w:rPr>
              <w:t>81</w:t>
            </w:r>
            <w:r w:rsidRPr="00403630">
              <w:t>5150000</w:t>
            </w:r>
          </w:p>
        </w:tc>
        <w:tc>
          <w:tcPr>
            <w:tcW w:w="4762" w:type="dxa"/>
          </w:tcPr>
          <w:p w14:paraId="7083F5BF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3BF8C238" w14:textId="77777777" w:rsidTr="00CA3661">
        <w:tc>
          <w:tcPr>
            <w:tcW w:w="5488" w:type="dxa"/>
          </w:tcPr>
          <w:p w14:paraId="318FDE1D" w14:textId="77777777" w:rsidR="009E41B6" w:rsidRDefault="009E41B6" w:rsidP="00CA3661">
            <w:pPr>
              <w:numPr>
                <w:ilvl w:val="0"/>
                <w:numId w:val="0"/>
              </w:numPr>
            </w:pPr>
            <w:r w:rsidRPr="00403630">
              <w:t>:16S:GENL</w:t>
            </w:r>
          </w:p>
        </w:tc>
        <w:tc>
          <w:tcPr>
            <w:tcW w:w="4762" w:type="dxa"/>
          </w:tcPr>
          <w:p w14:paraId="7748B947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3D64DCD5" w14:textId="77777777" w:rsidTr="00CA3661">
        <w:tc>
          <w:tcPr>
            <w:tcW w:w="5488" w:type="dxa"/>
          </w:tcPr>
          <w:p w14:paraId="513FA7B3" w14:textId="77777777" w:rsidR="009E41B6" w:rsidRDefault="009E41B6" w:rsidP="00CA3661">
            <w:pPr>
              <w:numPr>
                <w:ilvl w:val="0"/>
                <w:numId w:val="0"/>
              </w:numPr>
            </w:pPr>
            <w:r w:rsidRPr="00403630">
              <w:t>:16R:USECU</w:t>
            </w:r>
          </w:p>
        </w:tc>
        <w:tc>
          <w:tcPr>
            <w:tcW w:w="4762" w:type="dxa"/>
          </w:tcPr>
          <w:p w14:paraId="12115133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47AC7D19" w14:textId="77777777" w:rsidTr="00CA3661">
        <w:tc>
          <w:tcPr>
            <w:tcW w:w="5488" w:type="dxa"/>
          </w:tcPr>
          <w:p w14:paraId="61789FE8" w14:textId="77777777" w:rsidR="009E41B6" w:rsidRPr="00AB5728" w:rsidRDefault="009E41B6" w:rsidP="00CA3661">
            <w:pPr>
              <w:numPr>
                <w:ilvl w:val="0"/>
                <w:numId w:val="0"/>
              </w:numPr>
            </w:pPr>
            <w:r w:rsidRPr="00AB5728">
              <w:t>:35B:ISIN RU1111111111</w:t>
            </w:r>
          </w:p>
        </w:tc>
        <w:tc>
          <w:tcPr>
            <w:tcW w:w="4762" w:type="dxa"/>
          </w:tcPr>
          <w:p w14:paraId="6B9B80E3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1406C677" w14:textId="77777777" w:rsidTr="00CA3661">
        <w:tc>
          <w:tcPr>
            <w:tcW w:w="5488" w:type="dxa"/>
          </w:tcPr>
          <w:p w14:paraId="3F4812DB" w14:textId="77777777" w:rsidR="009E41B6" w:rsidRPr="00AB5728" w:rsidRDefault="009E41B6" w:rsidP="00CA3661">
            <w:pPr>
              <w:numPr>
                <w:ilvl w:val="0"/>
                <w:numId w:val="0"/>
              </w:numPr>
            </w:pPr>
            <w:r w:rsidRPr="00AB5728">
              <w:t>/XX/CORP/NADC/RU1111111111</w:t>
            </w:r>
          </w:p>
        </w:tc>
        <w:tc>
          <w:tcPr>
            <w:tcW w:w="4762" w:type="dxa"/>
          </w:tcPr>
          <w:p w14:paraId="4B082F2E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791E1D57" w14:textId="77777777" w:rsidTr="00CA3661">
        <w:tc>
          <w:tcPr>
            <w:tcW w:w="5488" w:type="dxa"/>
          </w:tcPr>
          <w:p w14:paraId="62F87308" w14:textId="77777777" w:rsidR="009E41B6" w:rsidRPr="00AB5728" w:rsidRDefault="009E41B6" w:rsidP="00CA3661">
            <w:pPr>
              <w:numPr>
                <w:ilvl w:val="0"/>
                <w:numId w:val="0"/>
              </w:numPr>
            </w:pPr>
            <w:r w:rsidRPr="00AB5728">
              <w:t>/RU/1-11-00111-A</w:t>
            </w:r>
          </w:p>
        </w:tc>
        <w:tc>
          <w:tcPr>
            <w:tcW w:w="4762" w:type="dxa"/>
          </w:tcPr>
          <w:p w14:paraId="7061F5C3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3D04D807" w14:textId="77777777" w:rsidTr="00CA3661">
        <w:tc>
          <w:tcPr>
            <w:tcW w:w="5488" w:type="dxa"/>
          </w:tcPr>
          <w:p w14:paraId="13589B34" w14:textId="77777777" w:rsidR="009E41B6" w:rsidRPr="00AB5728" w:rsidRDefault="009E41B6" w:rsidP="00CA3661">
            <w:pPr>
              <w:numPr>
                <w:ilvl w:val="0"/>
                <w:numId w:val="0"/>
              </w:numPr>
            </w:pPr>
            <w:r w:rsidRPr="00AB5728">
              <w:t>/NAME/'OAO ''MEGAFON'' VYP1</w:t>
            </w:r>
          </w:p>
        </w:tc>
        <w:tc>
          <w:tcPr>
            <w:tcW w:w="4762" w:type="dxa"/>
          </w:tcPr>
          <w:p w14:paraId="4946D276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5D3BFF88" w14:textId="77777777" w:rsidTr="00CA3661">
        <w:tc>
          <w:tcPr>
            <w:tcW w:w="5488" w:type="dxa"/>
          </w:tcPr>
          <w:p w14:paraId="7DE0523D" w14:textId="77777777" w:rsidR="009E41B6" w:rsidRPr="00AB5728" w:rsidRDefault="009E41B6" w:rsidP="00CA3661">
            <w:pPr>
              <w:numPr>
                <w:ilvl w:val="0"/>
                <w:numId w:val="0"/>
              </w:numPr>
            </w:pPr>
            <w:r w:rsidRPr="00262A20">
              <w:t>:16R:ACCTINFO</w:t>
            </w:r>
          </w:p>
        </w:tc>
        <w:tc>
          <w:tcPr>
            <w:tcW w:w="4762" w:type="dxa"/>
          </w:tcPr>
          <w:p w14:paraId="21BFFC3A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6348F6E3" w14:textId="77777777" w:rsidTr="00CA3661">
        <w:tc>
          <w:tcPr>
            <w:tcW w:w="5488" w:type="dxa"/>
          </w:tcPr>
          <w:p w14:paraId="61C6E2AA" w14:textId="77777777" w:rsidR="009E41B6" w:rsidRPr="00AB5728" w:rsidRDefault="009E41B6" w:rsidP="00CA3661">
            <w:pPr>
              <w:numPr>
                <w:ilvl w:val="0"/>
                <w:numId w:val="0"/>
              </w:numPr>
            </w:pPr>
            <w:r w:rsidRPr="00262A20">
              <w:t>:97A::SAFE//ML1111111111</w:t>
            </w:r>
          </w:p>
        </w:tc>
        <w:tc>
          <w:tcPr>
            <w:tcW w:w="4762" w:type="dxa"/>
          </w:tcPr>
          <w:p w14:paraId="25F280EE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2B1164D0" w14:textId="77777777" w:rsidTr="00CA3661">
        <w:tc>
          <w:tcPr>
            <w:tcW w:w="5488" w:type="dxa"/>
          </w:tcPr>
          <w:p w14:paraId="013446CC" w14:textId="77777777" w:rsidR="009E41B6" w:rsidRPr="00AB5728" w:rsidRDefault="009E41B6" w:rsidP="00CA3661">
            <w:pPr>
              <w:numPr>
                <w:ilvl w:val="0"/>
                <w:numId w:val="0"/>
              </w:numPr>
              <w:rPr>
                <w:lang w:val="en-US" w:eastAsia="ru-RU"/>
              </w:rPr>
            </w:pPr>
            <w:r w:rsidRPr="00AB5728">
              <w:rPr>
                <w:lang w:val="en-US" w:eastAsia="ru-RU"/>
              </w:rPr>
              <w:t>:94B::SAFE//SHHE/REGISTRAR</w:t>
            </w:r>
          </w:p>
        </w:tc>
        <w:tc>
          <w:tcPr>
            <w:tcW w:w="4762" w:type="dxa"/>
          </w:tcPr>
          <w:p w14:paraId="4D8CBBE7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2206F164" w14:textId="77777777" w:rsidTr="00CA3661">
        <w:tc>
          <w:tcPr>
            <w:tcW w:w="5488" w:type="dxa"/>
          </w:tcPr>
          <w:p w14:paraId="555540F9" w14:textId="77777777" w:rsidR="009E41B6" w:rsidRPr="00AB5728" w:rsidRDefault="009E41B6" w:rsidP="00CA3661">
            <w:pPr>
              <w:numPr>
                <w:ilvl w:val="0"/>
                <w:numId w:val="0"/>
              </w:numPr>
            </w:pPr>
            <w:r w:rsidRPr="00AB5728">
              <w:t>:16S:ACCTINFO</w:t>
            </w:r>
          </w:p>
        </w:tc>
        <w:tc>
          <w:tcPr>
            <w:tcW w:w="4762" w:type="dxa"/>
          </w:tcPr>
          <w:p w14:paraId="42AA8040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43D029EF" w14:textId="77777777" w:rsidTr="00CA3661">
        <w:tc>
          <w:tcPr>
            <w:tcW w:w="5488" w:type="dxa"/>
          </w:tcPr>
          <w:p w14:paraId="7F675082" w14:textId="77777777" w:rsidR="009E41B6" w:rsidRPr="00AB5728" w:rsidRDefault="009E41B6" w:rsidP="00CA3661">
            <w:pPr>
              <w:numPr>
                <w:ilvl w:val="0"/>
                <w:numId w:val="0"/>
              </w:numPr>
            </w:pPr>
            <w:r w:rsidRPr="00AB5728">
              <w:t>:16S:USECU</w:t>
            </w:r>
          </w:p>
        </w:tc>
        <w:tc>
          <w:tcPr>
            <w:tcW w:w="4762" w:type="dxa"/>
          </w:tcPr>
          <w:p w14:paraId="39887A7F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9E41B6" w14:paraId="5B9FA982" w14:textId="77777777" w:rsidTr="00437109">
        <w:tc>
          <w:tcPr>
            <w:tcW w:w="5488" w:type="dxa"/>
            <w:shd w:val="clear" w:color="auto" w:fill="DDD9C3" w:themeFill="background2" w:themeFillShade="E6"/>
          </w:tcPr>
          <w:p w14:paraId="4F1FB9DC" w14:textId="7E38FD51" w:rsidR="009E41B6" w:rsidRPr="00AB5728" w:rsidRDefault="009E41B6" w:rsidP="00CA3661">
            <w:pPr>
              <w:numPr>
                <w:ilvl w:val="0"/>
                <w:numId w:val="0"/>
              </w:numPr>
            </w:pPr>
            <w:r w:rsidRPr="00AB5728">
              <w:t>:16</w:t>
            </w:r>
            <w:r w:rsidRPr="00CA0816">
              <w:t>R</w:t>
            </w:r>
            <w:r w:rsidRPr="00AB5728">
              <w:t>:BENODET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0F2A0F75" w14:textId="2AFB6EB7" w:rsidR="009E41B6" w:rsidRDefault="00480315" w:rsidP="00480315">
            <w:pPr>
              <w:numPr>
                <w:ilvl w:val="0"/>
                <w:numId w:val="0"/>
              </w:numPr>
            </w:pPr>
            <w:r w:rsidRPr="00480315">
              <w:t>Идентификация лица, осуществляющего права по ц.б.</w:t>
            </w:r>
            <w:r>
              <w:t xml:space="preserve"> </w:t>
            </w:r>
            <w:r w:rsidR="00B91BB3">
              <w:t>(</w:t>
            </w:r>
            <w:r w:rsidR="00B56A8E">
              <w:t>согласно легенде – это ДУ)</w:t>
            </w:r>
          </w:p>
        </w:tc>
      </w:tr>
      <w:tr w:rsidR="009E41B6" w:rsidRPr="008B36E6" w14:paraId="79223334" w14:textId="77777777" w:rsidTr="00437109">
        <w:tc>
          <w:tcPr>
            <w:tcW w:w="5488" w:type="dxa"/>
            <w:shd w:val="clear" w:color="auto" w:fill="DDD9C3" w:themeFill="background2" w:themeFillShade="E6"/>
          </w:tcPr>
          <w:p w14:paraId="1D08086F" w14:textId="77777777" w:rsidR="00B56A8E" w:rsidRDefault="009E41B6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0E4634">
              <w:rPr>
                <w:lang w:val="en-US"/>
              </w:rPr>
              <w:t>:95V::OWND//NAME/'OOO ''</w:t>
            </w:r>
            <w:r>
              <w:rPr>
                <w:lang w:val="en-US"/>
              </w:rPr>
              <w:t>UPRAVLENIE</w:t>
            </w:r>
          </w:p>
          <w:p w14:paraId="6B5AF805" w14:textId="0079B538" w:rsidR="009E41B6" w:rsidRPr="000E4634" w:rsidRDefault="00B56A8E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FIN</w:t>
            </w:r>
            <w:r w:rsidR="009E41B6" w:rsidRPr="000E4634">
              <w:rPr>
                <w:lang w:val="en-US"/>
              </w:rPr>
              <w:t>'''</w:t>
            </w:r>
          </w:p>
          <w:p w14:paraId="1BE9D1BA" w14:textId="77777777" w:rsidR="009E41B6" w:rsidRPr="000E4634" w:rsidRDefault="009E41B6" w:rsidP="00CA3661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0E4634">
              <w:rPr>
                <w:sz w:val="24"/>
                <w:szCs w:val="24"/>
                <w:lang w:val="en-US"/>
              </w:rPr>
              <w:t>/ADDR/'G. MOSKVA, LENINA, 26</w:t>
            </w:r>
            <w:r w:rsidRPr="000E4634">
              <w:rPr>
                <w:lang w:val="en-US"/>
              </w:rPr>
              <w:t>'</w:t>
            </w:r>
          </w:p>
          <w:p w14:paraId="6D1DDFB3" w14:textId="741F946C" w:rsidR="009E41B6" w:rsidRPr="00B91BB3" w:rsidRDefault="009E41B6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546130">
              <w:rPr>
                <w:lang w:val="en-US"/>
              </w:rPr>
              <w:t>/CTRY/RU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2E1BBCAE" w14:textId="77777777" w:rsidR="009E41B6" w:rsidRPr="00B91BB3" w:rsidRDefault="009E41B6" w:rsidP="00CA3661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9E41B6" w:rsidRPr="008B36E6" w14:paraId="40E6E9B1" w14:textId="77777777" w:rsidTr="00437109">
        <w:tc>
          <w:tcPr>
            <w:tcW w:w="5488" w:type="dxa"/>
            <w:shd w:val="clear" w:color="auto" w:fill="DDD9C3" w:themeFill="background2" w:themeFillShade="E6"/>
          </w:tcPr>
          <w:p w14:paraId="78EA995E" w14:textId="51CD5310" w:rsidR="009E41B6" w:rsidRPr="009E41B6" w:rsidRDefault="009E41B6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0E4634">
              <w:rPr>
                <w:lang w:val="en-US"/>
              </w:rPr>
              <w:t>:95S::ALTE/NSDR/OGRN/RU/1111222233555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5B0A9AF1" w14:textId="77777777" w:rsidR="009E41B6" w:rsidRPr="009E41B6" w:rsidRDefault="009E41B6" w:rsidP="00CA3661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9E41B6" w:rsidRPr="008B36E6" w14:paraId="1C5EEC1A" w14:textId="77777777" w:rsidTr="00437109">
        <w:tc>
          <w:tcPr>
            <w:tcW w:w="5488" w:type="dxa"/>
            <w:shd w:val="clear" w:color="auto" w:fill="DDD9C3" w:themeFill="background2" w:themeFillShade="E6"/>
          </w:tcPr>
          <w:p w14:paraId="1BA32B71" w14:textId="4CF860BB" w:rsidR="009E41B6" w:rsidRPr="009E41B6" w:rsidRDefault="009E41B6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0E4634">
              <w:rPr>
                <w:lang w:val="en-US"/>
              </w:rPr>
              <w:t>:95S::ALTE/NSDR/ACCB/RU/555777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5DC652AF" w14:textId="77777777" w:rsidR="009E41B6" w:rsidRPr="009E41B6" w:rsidRDefault="009E41B6" w:rsidP="00CA3661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9E41B6" w:rsidRPr="008B36E6" w14:paraId="23D7CE04" w14:textId="77777777" w:rsidTr="00437109">
        <w:tc>
          <w:tcPr>
            <w:tcW w:w="5488" w:type="dxa"/>
            <w:shd w:val="clear" w:color="auto" w:fill="DDD9C3" w:themeFill="background2" w:themeFillShade="E6"/>
          </w:tcPr>
          <w:p w14:paraId="7DCDC669" w14:textId="6FA3D08E" w:rsidR="009E41B6" w:rsidRPr="009E41B6" w:rsidRDefault="009E41B6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0E4634">
              <w:rPr>
                <w:lang w:val="en-US"/>
              </w:rPr>
              <w:lastRenderedPageBreak/>
              <w:t>:95S::ALTE/NSDR/LEID/RU/12345678901234555555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5A41A806" w14:textId="5829CD94" w:rsidR="009E41B6" w:rsidRPr="00B91BB3" w:rsidRDefault="009E41B6" w:rsidP="00CA3661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9E41B6" w14:paraId="5B5EB626" w14:textId="77777777" w:rsidTr="00437109">
        <w:tc>
          <w:tcPr>
            <w:tcW w:w="5488" w:type="dxa"/>
            <w:shd w:val="clear" w:color="auto" w:fill="DDD9C3" w:themeFill="background2" w:themeFillShade="E6"/>
          </w:tcPr>
          <w:p w14:paraId="3DA01BEB" w14:textId="5251F4D8" w:rsidR="009E41B6" w:rsidRPr="00AB5728" w:rsidRDefault="009E41B6" w:rsidP="00CA3661">
            <w:pPr>
              <w:numPr>
                <w:ilvl w:val="0"/>
                <w:numId w:val="0"/>
              </w:numPr>
            </w:pPr>
            <w:r w:rsidRPr="00AB5728">
              <w:t>:36B::OWND//UNIT/1000,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425BEB4D" w14:textId="77777777" w:rsidR="009E41B6" w:rsidRDefault="009E41B6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B56A8E" w14:paraId="74C0A279" w14:textId="77777777" w:rsidTr="00437109">
        <w:tc>
          <w:tcPr>
            <w:tcW w:w="5488" w:type="dxa"/>
            <w:shd w:val="clear" w:color="auto" w:fill="DDD9C3" w:themeFill="background2" w:themeFillShade="E6"/>
          </w:tcPr>
          <w:p w14:paraId="60795580" w14:textId="15424237" w:rsidR="00B56A8E" w:rsidRPr="00B91BB3" w:rsidRDefault="00B56A8E" w:rsidP="00CA3661">
            <w:pPr>
              <w:numPr>
                <w:ilvl w:val="0"/>
                <w:numId w:val="0"/>
              </w:numPr>
              <w:rPr>
                <w:b/>
                <w:highlight w:val="yellow"/>
              </w:rPr>
            </w:pPr>
            <w:r w:rsidRPr="00B91BB3">
              <w:rPr>
                <w:b/>
                <w:highlight w:val="yellow"/>
                <w:lang w:val="en-US"/>
              </w:rPr>
              <w:t>:70E::CETI//BNTP/</w:t>
            </w:r>
            <w:r w:rsidRPr="00B91BB3">
              <w:rPr>
                <w:b/>
                <w:highlight w:val="yellow"/>
              </w:rPr>
              <w:t>TRSM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29D1E811" w14:textId="0654F174" w:rsidR="00B56A8E" w:rsidRDefault="00B56A8E" w:rsidP="00480315">
            <w:pPr>
              <w:numPr>
                <w:ilvl w:val="0"/>
                <w:numId w:val="0"/>
              </w:numPr>
              <w:ind w:left="34"/>
            </w:pPr>
            <w:r>
              <w:t xml:space="preserve">TRSM </w:t>
            </w:r>
            <w:r w:rsidRPr="003170B0">
              <w:t xml:space="preserve">- </w:t>
            </w:r>
            <w:r>
              <w:t xml:space="preserve">признак того, что в блоке </w:t>
            </w:r>
            <w:r w:rsidR="00480315" w:rsidRPr="00AB5728">
              <w:t>BENODET</w:t>
            </w:r>
            <w:r w:rsidR="00480315">
              <w:t xml:space="preserve"> </w:t>
            </w:r>
            <w:r>
              <w:t>указана информация о доверительном управляющем</w:t>
            </w:r>
          </w:p>
        </w:tc>
      </w:tr>
      <w:tr w:rsidR="00B56A8E" w14:paraId="7904E460" w14:textId="77777777" w:rsidTr="00437109">
        <w:tc>
          <w:tcPr>
            <w:tcW w:w="5488" w:type="dxa"/>
            <w:shd w:val="clear" w:color="auto" w:fill="DDD9C3" w:themeFill="background2" w:themeFillShade="E6"/>
          </w:tcPr>
          <w:p w14:paraId="4B489765" w14:textId="2D2AD7F7" w:rsidR="00B56A8E" w:rsidRPr="00AB5728" w:rsidRDefault="00B56A8E" w:rsidP="00CA3661">
            <w:pPr>
              <w:numPr>
                <w:ilvl w:val="0"/>
                <w:numId w:val="0"/>
              </w:numPr>
            </w:pPr>
            <w:r w:rsidRPr="00AB5728">
              <w:t>:16S:BENODET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3AE4DD27" w14:textId="77777777" w:rsidR="00B56A8E" w:rsidRDefault="00B56A8E" w:rsidP="00CA3661">
            <w:pPr>
              <w:numPr>
                <w:ilvl w:val="0"/>
                <w:numId w:val="0"/>
              </w:numPr>
              <w:ind w:left="360"/>
            </w:pPr>
          </w:p>
        </w:tc>
      </w:tr>
      <w:tr w:rsidR="00B56A8E" w:rsidRPr="00E33FA3" w14:paraId="5553E49F" w14:textId="77777777" w:rsidTr="00CA3661">
        <w:tc>
          <w:tcPr>
            <w:tcW w:w="5488" w:type="dxa"/>
            <w:shd w:val="clear" w:color="auto" w:fill="C6D9F1" w:themeFill="text2" w:themeFillTint="33"/>
          </w:tcPr>
          <w:p w14:paraId="35B33B9C" w14:textId="77777777" w:rsidR="00B56A8E" w:rsidRPr="00CA0816" w:rsidRDefault="00B56A8E" w:rsidP="00CA3661">
            <w:pPr>
              <w:numPr>
                <w:ilvl w:val="0"/>
                <w:numId w:val="0"/>
              </w:numPr>
            </w:pPr>
            <w:r w:rsidRPr="00AB5728">
              <w:t>:16</w:t>
            </w:r>
            <w:r w:rsidRPr="00CA0816">
              <w:t>R</w:t>
            </w:r>
            <w:r w:rsidRPr="00AB5728">
              <w:t>:BENODET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38028FD0" w14:textId="77777777" w:rsidR="00B56A8E" w:rsidRPr="00E33FA3" w:rsidRDefault="00B56A8E" w:rsidP="00CA3661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437109" w:rsidRPr="008B36E6" w14:paraId="5A11910F" w14:textId="77777777" w:rsidTr="00CA3661">
        <w:tc>
          <w:tcPr>
            <w:tcW w:w="5488" w:type="dxa"/>
            <w:shd w:val="clear" w:color="auto" w:fill="C6D9F1" w:themeFill="text2" w:themeFillTint="33"/>
          </w:tcPr>
          <w:p w14:paraId="4513D815" w14:textId="7DD1CF73" w:rsidR="00437109" w:rsidRPr="00546130" w:rsidRDefault="00437109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CD5AAB">
              <w:rPr>
                <w:lang w:val="en-US"/>
              </w:rPr>
              <w:t>:95V::OWND//</w:t>
            </w:r>
            <w:r>
              <w:rPr>
                <w:lang w:val="en-US"/>
              </w:rPr>
              <w:t>NAME</w:t>
            </w:r>
            <w:r w:rsidRPr="00660A62">
              <w:rPr>
                <w:lang w:val="en-US"/>
              </w:rPr>
              <w:t>/</w:t>
            </w:r>
            <w:r w:rsidRPr="0097059E">
              <w:rPr>
                <w:lang w:val="en-US"/>
              </w:rPr>
              <w:t>'IVANOV IVAN IVANOVIc'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25557260" w14:textId="77777777" w:rsidR="00437109" w:rsidRPr="00E33FA3" w:rsidRDefault="00437109" w:rsidP="00CA3661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437109" w:rsidRPr="00546130" w14:paraId="68E69218" w14:textId="77777777" w:rsidTr="00CA3661">
        <w:tc>
          <w:tcPr>
            <w:tcW w:w="5488" w:type="dxa"/>
            <w:shd w:val="clear" w:color="auto" w:fill="C6D9F1" w:themeFill="text2" w:themeFillTint="33"/>
          </w:tcPr>
          <w:p w14:paraId="0F6DA82A" w14:textId="4A31B44D" w:rsidR="00437109" w:rsidRPr="00CD5AAB" w:rsidRDefault="00437109" w:rsidP="00CA36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/</w:t>
            </w:r>
            <w:r w:rsidRPr="00461287">
              <w:rPr>
                <w:lang w:val="en-US"/>
              </w:rPr>
              <w:t>ADDR</w:t>
            </w:r>
            <w:r w:rsidRPr="00CD5AAB">
              <w:rPr>
                <w:lang w:val="en-US"/>
              </w:rPr>
              <w:t>/</w:t>
            </w:r>
            <w:r w:rsidRPr="00714D2B">
              <w:rPr>
                <w:lang w:val="en-US"/>
              </w:rPr>
              <w:t>'</w:t>
            </w:r>
            <w:r>
              <w:rPr>
                <w:lang w:val="en-US"/>
              </w:rPr>
              <w:t xml:space="preserve">G OREL UL STROITELEi </w:t>
            </w:r>
          </w:p>
          <w:p w14:paraId="629FD814" w14:textId="7CD912DE" w:rsidR="00437109" w:rsidRPr="000E4634" w:rsidRDefault="00437109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 xml:space="preserve">D.5 </w:t>
            </w:r>
            <w:r w:rsidRPr="00822842">
              <w:rPr>
                <w:lang w:val="en-US"/>
              </w:rPr>
              <w:t xml:space="preserve"> KV.789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293171C6" w14:textId="3C6D5A65" w:rsidR="00437109" w:rsidRPr="00E33FA3" w:rsidRDefault="00437109" w:rsidP="00CA3661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437109" w:rsidRPr="00546130" w14:paraId="6817F9C2" w14:textId="77777777" w:rsidTr="00CA3661">
        <w:tc>
          <w:tcPr>
            <w:tcW w:w="5488" w:type="dxa"/>
            <w:shd w:val="clear" w:color="auto" w:fill="C6D9F1" w:themeFill="text2" w:themeFillTint="33"/>
          </w:tcPr>
          <w:p w14:paraId="09E8273B" w14:textId="539CAB88" w:rsidR="00437109" w:rsidRDefault="00437109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E9457F">
              <w:t>/CTRY/RU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2A35AC19" w14:textId="3869F304" w:rsidR="00437109" w:rsidRDefault="00437109" w:rsidP="00CA3661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437109" w:rsidRPr="00B81701" w14:paraId="2672EA94" w14:textId="77777777" w:rsidTr="00CA3661">
        <w:tc>
          <w:tcPr>
            <w:tcW w:w="5488" w:type="dxa"/>
            <w:shd w:val="clear" w:color="auto" w:fill="C6D9F1" w:themeFill="text2" w:themeFillTint="33"/>
          </w:tcPr>
          <w:p w14:paraId="6EF6D186" w14:textId="77777777" w:rsidR="00437109" w:rsidRPr="000E4634" w:rsidRDefault="00437109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0E4634">
              <w:rPr>
                <w:lang w:val="en-US"/>
              </w:rPr>
              <w:t>:95S::ALTE/NSDR/</w:t>
            </w:r>
            <w:r w:rsidRPr="00B91BB3">
              <w:rPr>
                <w:b/>
                <w:highlight w:val="yellow"/>
                <w:lang w:val="en-US"/>
              </w:rPr>
              <w:t>OWND/RU/OLDB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0DD10329" w14:textId="26FDF8E3" w:rsidR="00437109" w:rsidRPr="00B81701" w:rsidRDefault="00437109" w:rsidP="00CA3661">
            <w:pPr>
              <w:numPr>
                <w:ilvl w:val="0"/>
                <w:numId w:val="0"/>
              </w:numPr>
              <w:ind w:left="34"/>
            </w:pPr>
            <w:r>
              <w:t xml:space="preserve">Блок </w:t>
            </w:r>
            <w:r>
              <w:rPr>
                <w:lang w:val="en-US"/>
              </w:rPr>
              <w:t>BENODET</w:t>
            </w:r>
            <w:r w:rsidRPr="00B81701">
              <w:t xml:space="preserve"> </w:t>
            </w:r>
            <w:r>
              <w:rPr>
                <w:lang w:val="en-US"/>
              </w:rPr>
              <w:t>c</w:t>
            </w:r>
            <w:r w:rsidRPr="00B81701">
              <w:t xml:space="preserve"> </w:t>
            </w:r>
            <w:r>
              <w:t xml:space="preserve">признаком </w:t>
            </w:r>
            <w:r w:rsidRPr="000E4634">
              <w:rPr>
                <w:lang w:val="en-US"/>
              </w:rPr>
              <w:t>OLDB</w:t>
            </w:r>
            <w:r>
              <w:t xml:space="preserve"> содержит прошлые данные владельца (данные, актуальные на дату фиксации к проведению </w:t>
            </w:r>
            <w:r w:rsidR="008B36E6" w:rsidRPr="008B36E6">
              <w:t>заседания или заочного голосования для принятия решений общим собранием</w:t>
            </w:r>
            <w:bookmarkStart w:id="6" w:name="_GoBack"/>
            <w:bookmarkEnd w:id="6"/>
            <w:r>
              <w:t xml:space="preserve">)  </w:t>
            </w:r>
          </w:p>
        </w:tc>
      </w:tr>
      <w:tr w:rsidR="00437109" w:rsidRPr="00EF5F98" w14:paraId="4DA7137A" w14:textId="77777777" w:rsidTr="00CA3661">
        <w:tc>
          <w:tcPr>
            <w:tcW w:w="5488" w:type="dxa"/>
            <w:shd w:val="clear" w:color="auto" w:fill="C6D9F1" w:themeFill="text2" w:themeFillTint="33"/>
          </w:tcPr>
          <w:p w14:paraId="219DE976" w14:textId="6C964751" w:rsidR="00437109" w:rsidRPr="000E4634" w:rsidRDefault="00437109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:95S::ALTE//</w:t>
            </w:r>
            <w:r w:rsidR="00727161">
              <w:rPr>
                <w:lang w:val="en-US"/>
              </w:rPr>
              <w:t>C</w:t>
            </w:r>
            <w:r w:rsidR="00727161">
              <w:t>С</w:t>
            </w:r>
            <w:r>
              <w:rPr>
                <w:lang w:val="en-US"/>
              </w:rPr>
              <w:t>PT</w:t>
            </w:r>
            <w:r w:rsidRPr="00E9457F">
              <w:t>/RU/</w:t>
            </w:r>
            <w:r>
              <w:rPr>
                <w:lang w:val="en-US"/>
              </w:rPr>
              <w:t>7777333111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42122876" w14:textId="208C6F26" w:rsidR="00437109" w:rsidRPr="00E33FA3" w:rsidRDefault="00437109" w:rsidP="00CA3661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437109" w:rsidRPr="00EF5F98" w14:paraId="1AB48EA4" w14:textId="77777777" w:rsidTr="00CA3661">
        <w:tc>
          <w:tcPr>
            <w:tcW w:w="5488" w:type="dxa"/>
            <w:shd w:val="clear" w:color="auto" w:fill="C6D9F1" w:themeFill="text2" w:themeFillTint="33"/>
          </w:tcPr>
          <w:p w14:paraId="1DA31CA5" w14:textId="20DEDB36" w:rsidR="00437109" w:rsidRPr="000E4634" w:rsidRDefault="00437109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:36B::OWND//UNIT/</w:t>
            </w:r>
            <w:r>
              <w:rPr>
                <w:lang w:val="en-US"/>
              </w:rPr>
              <w:t>1000</w:t>
            </w:r>
            <w:r w:rsidRPr="00E9457F">
              <w:t>,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158E99F2" w14:textId="1CAC8108" w:rsidR="00437109" w:rsidRPr="00E33FA3" w:rsidRDefault="00437109" w:rsidP="00CA3661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437109" w:rsidRPr="00B81701" w14:paraId="32BF7FA3" w14:textId="77777777" w:rsidTr="00CA3661">
        <w:tc>
          <w:tcPr>
            <w:tcW w:w="5488" w:type="dxa"/>
            <w:shd w:val="clear" w:color="auto" w:fill="C6D9F1" w:themeFill="text2" w:themeFillTint="33"/>
          </w:tcPr>
          <w:p w14:paraId="1BD0E61F" w14:textId="09444F8D" w:rsidR="00437109" w:rsidRPr="00B91BB3" w:rsidRDefault="00437109" w:rsidP="00CA3661">
            <w:pPr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91BB3">
              <w:rPr>
                <w:b/>
                <w:highlight w:val="yellow"/>
                <w:lang w:val="en-US"/>
              </w:rPr>
              <w:t>:70E::CETI//BNTP/</w:t>
            </w:r>
            <w:r w:rsidRPr="00B91BB3">
              <w:rPr>
                <w:b/>
                <w:highlight w:val="yellow"/>
              </w:rPr>
              <w:t>TRSR</w:t>
            </w:r>
            <w:r w:rsidRPr="00B91BB3">
              <w:rPr>
                <w:b/>
              </w:rPr>
              <w:t xml:space="preserve"> 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3819041C" w14:textId="45C14C80" w:rsidR="00437109" w:rsidRPr="00B81701" w:rsidRDefault="00437109" w:rsidP="00CA3661">
            <w:pPr>
              <w:numPr>
                <w:ilvl w:val="0"/>
                <w:numId w:val="0"/>
              </w:numPr>
              <w:ind w:left="34"/>
            </w:pPr>
            <w:r>
              <w:t xml:space="preserve">TRSR </w:t>
            </w:r>
            <w:r w:rsidRPr="003170B0">
              <w:t xml:space="preserve">- </w:t>
            </w:r>
            <w:r>
              <w:t>признак того, что в блоке</w:t>
            </w:r>
            <w:r w:rsidR="00480315">
              <w:t xml:space="preserve"> </w:t>
            </w:r>
            <w:r w:rsidR="00480315" w:rsidRPr="00AB5728">
              <w:t>BENODET</w:t>
            </w:r>
            <w:r>
              <w:t xml:space="preserve"> указана информация об учредителе управления</w:t>
            </w:r>
          </w:p>
        </w:tc>
      </w:tr>
      <w:tr w:rsidR="00437109" w:rsidRPr="00F563A0" w14:paraId="24F6A1A9" w14:textId="77777777" w:rsidTr="00CA3661">
        <w:tc>
          <w:tcPr>
            <w:tcW w:w="5488" w:type="dxa"/>
            <w:shd w:val="clear" w:color="auto" w:fill="C6D9F1" w:themeFill="text2" w:themeFillTint="33"/>
          </w:tcPr>
          <w:p w14:paraId="43E8D161" w14:textId="11F071C3" w:rsidR="00437109" w:rsidRPr="00CA0816" w:rsidRDefault="00437109" w:rsidP="00CA3661">
            <w:pPr>
              <w:numPr>
                <w:ilvl w:val="0"/>
                <w:numId w:val="0"/>
              </w:numPr>
            </w:pPr>
            <w:r w:rsidRPr="00AB5728">
              <w:t>:16S:BENODET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55B53D1F" w14:textId="283B9C85" w:rsidR="00437109" w:rsidRPr="00E33FA3" w:rsidRDefault="00437109" w:rsidP="00CA3661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437109" w14:paraId="164B9DB1" w14:textId="77777777" w:rsidTr="00CA3661">
        <w:tc>
          <w:tcPr>
            <w:tcW w:w="5488" w:type="dxa"/>
          </w:tcPr>
          <w:p w14:paraId="049EC340" w14:textId="2D4B9423" w:rsidR="00437109" w:rsidRPr="00AB5728" w:rsidRDefault="00437109" w:rsidP="00CA3661">
            <w:pPr>
              <w:numPr>
                <w:ilvl w:val="0"/>
                <w:numId w:val="0"/>
              </w:numPr>
            </w:pPr>
            <w:r w:rsidRPr="00AB5728">
              <w:t>:16R:CAINST</w:t>
            </w:r>
          </w:p>
        </w:tc>
        <w:tc>
          <w:tcPr>
            <w:tcW w:w="4762" w:type="dxa"/>
          </w:tcPr>
          <w:p w14:paraId="59B52B51" w14:textId="3457F480" w:rsidR="00437109" w:rsidRDefault="00437109" w:rsidP="00CA3661">
            <w:pPr>
              <w:numPr>
                <w:ilvl w:val="0"/>
                <w:numId w:val="0"/>
              </w:numPr>
              <w:ind w:left="34"/>
            </w:pPr>
          </w:p>
        </w:tc>
      </w:tr>
      <w:tr w:rsidR="00437109" w:rsidRPr="00AF4D92" w14:paraId="12725CC9" w14:textId="77777777" w:rsidTr="00CA3661">
        <w:tc>
          <w:tcPr>
            <w:tcW w:w="5488" w:type="dxa"/>
          </w:tcPr>
          <w:p w14:paraId="6DED4BEA" w14:textId="5F5E00F7" w:rsidR="00437109" w:rsidRPr="00CA0816" w:rsidRDefault="00437109" w:rsidP="00CA3661">
            <w:pPr>
              <w:numPr>
                <w:ilvl w:val="0"/>
                <w:numId w:val="0"/>
              </w:numPr>
            </w:pPr>
            <w:r w:rsidRPr="00AB5728">
              <w:t>:13A::CAON//</w:t>
            </w:r>
            <w:r w:rsidRPr="00CA0816">
              <w:t>001</w:t>
            </w:r>
          </w:p>
        </w:tc>
        <w:tc>
          <w:tcPr>
            <w:tcW w:w="4762" w:type="dxa"/>
          </w:tcPr>
          <w:p w14:paraId="43864E30" w14:textId="348EA508" w:rsidR="00437109" w:rsidRPr="00AF4D92" w:rsidRDefault="00437109" w:rsidP="00CA3661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437109" w:rsidRPr="00AF4D92" w14:paraId="4A0ACDD2" w14:textId="77777777" w:rsidTr="00CA3661">
        <w:tc>
          <w:tcPr>
            <w:tcW w:w="5488" w:type="dxa"/>
          </w:tcPr>
          <w:p w14:paraId="485E3A39" w14:textId="4F98D0CA" w:rsidR="00437109" w:rsidRPr="00CA0816" w:rsidRDefault="00437109" w:rsidP="00CA3661">
            <w:pPr>
              <w:numPr>
                <w:ilvl w:val="0"/>
                <w:numId w:val="0"/>
              </w:numPr>
            </w:pPr>
            <w:r w:rsidRPr="00AB5728">
              <w:t>:22F::CAOP//</w:t>
            </w:r>
            <w:r w:rsidRPr="00CA0816">
              <w:t>SECU</w:t>
            </w:r>
          </w:p>
        </w:tc>
        <w:tc>
          <w:tcPr>
            <w:tcW w:w="4762" w:type="dxa"/>
          </w:tcPr>
          <w:p w14:paraId="61EC872E" w14:textId="3D49B45B" w:rsidR="00437109" w:rsidRPr="00AF4D92" w:rsidRDefault="00437109" w:rsidP="00CA3661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437109" w:rsidRPr="008B36E6" w14:paraId="142A89D9" w14:textId="77777777" w:rsidTr="00CA3661">
        <w:tc>
          <w:tcPr>
            <w:tcW w:w="5488" w:type="dxa"/>
          </w:tcPr>
          <w:p w14:paraId="1B86D087" w14:textId="17875161" w:rsidR="00437109" w:rsidRPr="000E4634" w:rsidRDefault="00437109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0E4634">
              <w:rPr>
                <w:lang w:val="en-US"/>
              </w:rPr>
              <w:t>:35B:ISIN RU2222222222</w:t>
            </w:r>
          </w:p>
          <w:p w14:paraId="1DFA795A" w14:textId="77777777" w:rsidR="00437109" w:rsidRPr="000E4634" w:rsidRDefault="00437109" w:rsidP="00CA3661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0E4634">
              <w:rPr>
                <w:lang w:val="en-US"/>
              </w:rPr>
              <w:t>/XX/CORP/NADC/RU2222222222</w:t>
            </w:r>
          </w:p>
        </w:tc>
        <w:tc>
          <w:tcPr>
            <w:tcW w:w="4762" w:type="dxa"/>
          </w:tcPr>
          <w:p w14:paraId="2D0E2EEA" w14:textId="4EEDE56C" w:rsidR="00437109" w:rsidRPr="00F871D5" w:rsidRDefault="00437109" w:rsidP="00CA3661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437109" w:rsidRPr="00F871D5" w14:paraId="5302B997" w14:textId="77777777" w:rsidTr="00CA3661">
        <w:tc>
          <w:tcPr>
            <w:tcW w:w="5488" w:type="dxa"/>
          </w:tcPr>
          <w:p w14:paraId="3EF6FE35" w14:textId="1B23FEAD" w:rsidR="00437109" w:rsidRPr="00CA0816" w:rsidRDefault="00437109" w:rsidP="00CA3661">
            <w:pPr>
              <w:numPr>
                <w:ilvl w:val="0"/>
                <w:numId w:val="0"/>
              </w:numPr>
            </w:pPr>
            <w:r>
              <w:t>:36B::QINS//UNIT/100</w:t>
            </w:r>
            <w:r w:rsidRPr="00CA0816">
              <w:t>,</w:t>
            </w:r>
          </w:p>
        </w:tc>
        <w:tc>
          <w:tcPr>
            <w:tcW w:w="4762" w:type="dxa"/>
          </w:tcPr>
          <w:p w14:paraId="24830FD2" w14:textId="520B6B66" w:rsidR="00437109" w:rsidRPr="00F871D5" w:rsidRDefault="00437109" w:rsidP="00CA3661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437109" w:rsidRPr="00EF6706" w14:paraId="29879E05" w14:textId="77777777" w:rsidTr="00CA3661">
        <w:tc>
          <w:tcPr>
            <w:tcW w:w="5488" w:type="dxa"/>
          </w:tcPr>
          <w:p w14:paraId="2A96A894" w14:textId="41C8DE78" w:rsidR="00437109" w:rsidRPr="00CA0816" w:rsidRDefault="00437109" w:rsidP="00CA3661">
            <w:pPr>
              <w:numPr>
                <w:ilvl w:val="0"/>
                <w:numId w:val="0"/>
              </w:numPr>
            </w:pPr>
            <w:r w:rsidRPr="00F91D8E">
              <w:t>:16S:CAINST</w:t>
            </w:r>
          </w:p>
        </w:tc>
        <w:tc>
          <w:tcPr>
            <w:tcW w:w="4762" w:type="dxa"/>
          </w:tcPr>
          <w:p w14:paraId="70CDFD9F" w14:textId="362B9A3D" w:rsidR="00437109" w:rsidRPr="00B0186A" w:rsidRDefault="00437109" w:rsidP="00CA3661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</w:tbl>
    <w:p w14:paraId="5C6DF46E" w14:textId="77777777" w:rsidR="009E41B6" w:rsidRPr="00C77405" w:rsidRDefault="009E41B6" w:rsidP="009E41B6">
      <w:pPr>
        <w:pStyle w:val="1"/>
        <w:numPr>
          <w:ilvl w:val="0"/>
          <w:numId w:val="0"/>
        </w:numPr>
        <w:ind w:left="360"/>
        <w:rPr>
          <w:b w:val="0"/>
        </w:rPr>
      </w:pPr>
      <w:r>
        <w:rPr>
          <w:b w:val="0"/>
        </w:rPr>
        <w:t xml:space="preserve">  </w:t>
      </w:r>
    </w:p>
    <w:p w14:paraId="1EAE8882" w14:textId="3769206C" w:rsidR="008A44AD" w:rsidRPr="00AF4D92" w:rsidRDefault="008A44AD" w:rsidP="00B34B45">
      <w:pPr>
        <w:pStyle w:val="1"/>
        <w:numPr>
          <w:ilvl w:val="0"/>
          <w:numId w:val="0"/>
        </w:numPr>
        <w:ind w:left="360"/>
        <w:rPr>
          <w:lang w:val="en-US"/>
        </w:rPr>
      </w:pPr>
    </w:p>
    <w:sectPr w:rsidR="008A44AD" w:rsidRPr="00AF4D92" w:rsidSect="00573402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880CD" w14:textId="77777777" w:rsidR="00857059" w:rsidRDefault="00857059" w:rsidP="001149FA">
      <w:r>
        <w:separator/>
      </w:r>
    </w:p>
  </w:endnote>
  <w:endnote w:type="continuationSeparator" w:id="0">
    <w:p w14:paraId="23EDF246" w14:textId="77777777" w:rsidR="00857059" w:rsidRDefault="00857059" w:rsidP="001149FA">
      <w:r>
        <w:continuationSeparator/>
      </w:r>
    </w:p>
  </w:endnote>
  <w:endnote w:type="continuationNotice" w:id="1">
    <w:p w14:paraId="5421DD7A" w14:textId="77777777" w:rsidR="00857059" w:rsidRDefault="008570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509A1C9C" w:rsidR="005369B4" w:rsidRDefault="005369B4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6E6">
          <w:rPr>
            <w:noProof/>
          </w:rPr>
          <w:t>4</w:t>
        </w:r>
        <w:r>
          <w:fldChar w:fldCharType="end"/>
        </w:r>
      </w:p>
    </w:sdtContent>
  </w:sdt>
  <w:p w14:paraId="40FB45C2" w14:textId="77777777" w:rsidR="005369B4" w:rsidRDefault="005369B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5EDC1" w14:textId="77777777" w:rsidR="00857059" w:rsidRDefault="00857059" w:rsidP="001149FA">
      <w:r>
        <w:separator/>
      </w:r>
    </w:p>
  </w:footnote>
  <w:footnote w:type="continuationSeparator" w:id="0">
    <w:p w14:paraId="266A7212" w14:textId="77777777" w:rsidR="00857059" w:rsidRDefault="00857059" w:rsidP="001149FA">
      <w:r>
        <w:continuationSeparator/>
      </w:r>
    </w:p>
  </w:footnote>
  <w:footnote w:type="continuationNotice" w:id="1">
    <w:p w14:paraId="0978193F" w14:textId="77777777" w:rsidR="00857059" w:rsidRDefault="008570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BE824" w14:textId="7B61A168" w:rsidR="00014AFF" w:rsidRPr="009E41B6" w:rsidRDefault="00385630" w:rsidP="00014AFF">
    <w:pPr>
      <w:pStyle w:val="af7"/>
      <w:jc w:val="right"/>
      <w:rPr>
        <w:b/>
        <w:color w:val="FF0000"/>
      </w:rPr>
    </w:pPr>
    <w:r>
      <w:rPr>
        <w:b/>
        <w:color w:val="FF0000"/>
        <w:lang w:val="en-US"/>
      </w:rPr>
      <w:t>ISO</w:t>
    </w:r>
    <w:r w:rsidRPr="009E41B6">
      <w:rPr>
        <w:b/>
        <w:color w:val="FF0000"/>
      </w:rPr>
      <w:t>15022</w:t>
    </w:r>
    <w:r w:rsidR="005369B4" w:rsidRPr="009E41B6">
      <w:rPr>
        <w:b/>
        <w:color w:val="FF0000"/>
      </w:rPr>
      <w:t xml:space="preserve"> </w:t>
    </w:r>
    <w:r w:rsidR="005369B4" w:rsidRPr="00014AFF">
      <w:rPr>
        <w:b/>
        <w:color w:val="FF0000"/>
        <w:lang w:val="en-US"/>
      </w:rPr>
      <w:t>DRAFT</w:t>
    </w:r>
    <w:r w:rsidR="005369B4" w:rsidRPr="009E41B6">
      <w:rPr>
        <w:b/>
        <w:color w:val="FF0000"/>
      </w:rPr>
      <w:t xml:space="preserve"> </w:t>
    </w:r>
    <w:r w:rsidR="005369B4" w:rsidRPr="00014AFF">
      <w:rPr>
        <w:b/>
        <w:color w:val="FF0000"/>
        <w:lang w:val="en-US"/>
      </w:rPr>
      <w:t>v</w:t>
    </w:r>
    <w:r w:rsidR="005369B4" w:rsidRPr="009E41B6">
      <w:rPr>
        <w:b/>
        <w:color w:val="FF0000"/>
      </w:rPr>
      <w:t>.</w:t>
    </w:r>
    <w:r w:rsidR="00B32678">
      <w:rPr>
        <w:b/>
        <w:color w:val="FF0000"/>
      </w:rPr>
      <w:t>2</w:t>
    </w:r>
    <w:r w:rsidR="009E41B6">
      <w:rPr>
        <w:b/>
        <w:color w:val="FF0000"/>
      </w:rPr>
      <w:t xml:space="preserve"> (учредители /ДУ)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580CA7"/>
    <w:multiLevelType w:val="hybridMultilevel"/>
    <w:tmpl w:val="34D66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67230"/>
    <w:multiLevelType w:val="multilevel"/>
    <w:tmpl w:val="D7DA7F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3" w15:restartNumberingAfterBreak="0">
    <w:nsid w:val="3E6C00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81C624D"/>
    <w:multiLevelType w:val="multilevel"/>
    <w:tmpl w:val="EFC61E2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5" w15:restartNumberingAfterBreak="0">
    <w:nsid w:val="605B4872"/>
    <w:multiLevelType w:val="multilevel"/>
    <w:tmpl w:val="62D292C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eastAsia="Calibri" w:hAnsi="Times New Roman" w:cs="Arial"/>
      </w:rPr>
    </w:lvl>
    <w:lvl w:ilvl="1">
      <w:start w:val="1"/>
      <w:numFmt w:val="decimal"/>
      <w:pStyle w:val="20"/>
      <w:lvlText w:val="%2"/>
      <w:lvlJc w:val="left"/>
      <w:pPr>
        <w:ind w:left="574" w:hanging="432"/>
      </w:pPr>
      <w:rPr>
        <w:rFonts w:ascii="Times New Roman" w:eastAsia="Calibri" w:hAnsi="Times New Roman" w:cs="Arial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6EB05D4"/>
    <w:multiLevelType w:val="multilevel"/>
    <w:tmpl w:val="919213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5"/>
  </w:num>
  <w:num w:numId="4">
    <w:abstractNumId w:val="5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0"/>
  </w:num>
  <w:num w:numId="10">
    <w:abstractNumId w:val="5"/>
  </w:num>
  <w:num w:numId="11">
    <w:abstractNumId w:val="5"/>
  </w:num>
  <w:num w:numId="12">
    <w:abstractNumId w:val="5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5"/>
  </w:num>
  <w:num w:numId="22">
    <w:abstractNumId w:val="5"/>
  </w:num>
  <w:num w:numId="23">
    <w:abstractNumId w:val="5"/>
  </w:num>
  <w:num w:numId="24">
    <w:abstractNumId w:val="0"/>
  </w:num>
  <w:num w:numId="25">
    <w:abstractNumId w:val="5"/>
  </w:num>
  <w:num w:numId="26">
    <w:abstractNumId w:val="5"/>
  </w:num>
  <w:num w:numId="27">
    <w:abstractNumId w:val="5"/>
  </w:num>
  <w:num w:numId="28">
    <w:abstractNumId w:val="0"/>
  </w:num>
  <w:num w:numId="29">
    <w:abstractNumId w:val="0"/>
  </w:num>
  <w:num w:numId="30">
    <w:abstractNumId w:val="0"/>
  </w:num>
  <w:num w:numId="31">
    <w:abstractNumId w:val="5"/>
  </w:num>
  <w:num w:numId="32">
    <w:abstractNumId w:val="5"/>
  </w:num>
  <w:num w:numId="33">
    <w:abstractNumId w:val="5"/>
  </w:num>
  <w:num w:numId="34">
    <w:abstractNumId w:val="3"/>
  </w:num>
  <w:num w:numId="35">
    <w:abstractNumId w:val="2"/>
  </w:num>
  <w:num w:numId="36">
    <w:abstractNumId w:val="5"/>
    <w:lvlOverride w:ilvl="0">
      <w:startOverride w:val="1"/>
    </w:lvlOverride>
  </w:num>
  <w:num w:numId="37">
    <w:abstractNumId w:val="6"/>
  </w:num>
  <w:num w:numId="38">
    <w:abstractNumId w:val="4"/>
  </w:num>
  <w:num w:numId="39">
    <w:abstractNumId w:val="5"/>
    <w:lvlOverride w:ilvl="0">
      <w:startOverride w:val="8"/>
    </w:lvlOverride>
  </w:num>
  <w:num w:numId="40">
    <w:abstractNumId w:val="5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oNotTrackFormatting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14AFF"/>
    <w:rsid w:val="00041374"/>
    <w:rsid w:val="000416B7"/>
    <w:rsid w:val="00051018"/>
    <w:rsid w:val="00052213"/>
    <w:rsid w:val="0006282E"/>
    <w:rsid w:val="000717D6"/>
    <w:rsid w:val="000769C6"/>
    <w:rsid w:val="00083901"/>
    <w:rsid w:val="000841A5"/>
    <w:rsid w:val="00085DCC"/>
    <w:rsid w:val="000866A5"/>
    <w:rsid w:val="00090677"/>
    <w:rsid w:val="000C7348"/>
    <w:rsid w:val="000F1B1B"/>
    <w:rsid w:val="000F3AEF"/>
    <w:rsid w:val="000F53FE"/>
    <w:rsid w:val="00103D6B"/>
    <w:rsid w:val="0010606C"/>
    <w:rsid w:val="001149FA"/>
    <w:rsid w:val="0013157A"/>
    <w:rsid w:val="0014167C"/>
    <w:rsid w:val="00142463"/>
    <w:rsid w:val="00142D93"/>
    <w:rsid w:val="00142ED6"/>
    <w:rsid w:val="00150286"/>
    <w:rsid w:val="00155C08"/>
    <w:rsid w:val="00157176"/>
    <w:rsid w:val="00161AA9"/>
    <w:rsid w:val="001703BB"/>
    <w:rsid w:val="001860F9"/>
    <w:rsid w:val="00187259"/>
    <w:rsid w:val="001A776E"/>
    <w:rsid w:val="001B08DA"/>
    <w:rsid w:val="001B6322"/>
    <w:rsid w:val="001C2C57"/>
    <w:rsid w:val="001C2D3F"/>
    <w:rsid w:val="001D183D"/>
    <w:rsid w:val="001E3DA5"/>
    <w:rsid w:val="001E5D99"/>
    <w:rsid w:val="002110ED"/>
    <w:rsid w:val="00224C41"/>
    <w:rsid w:val="00250DBA"/>
    <w:rsid w:val="002552E6"/>
    <w:rsid w:val="00264EDE"/>
    <w:rsid w:val="002834EA"/>
    <w:rsid w:val="002914C8"/>
    <w:rsid w:val="002A48F2"/>
    <w:rsid w:val="002A7709"/>
    <w:rsid w:val="002B0CCA"/>
    <w:rsid w:val="002C09EE"/>
    <w:rsid w:val="002D43AB"/>
    <w:rsid w:val="002E3D9B"/>
    <w:rsid w:val="002E3DBF"/>
    <w:rsid w:val="002E482A"/>
    <w:rsid w:val="002F173D"/>
    <w:rsid w:val="002F2AAC"/>
    <w:rsid w:val="00301A26"/>
    <w:rsid w:val="003170B0"/>
    <w:rsid w:val="00326DB8"/>
    <w:rsid w:val="00333FF4"/>
    <w:rsid w:val="00335A5E"/>
    <w:rsid w:val="00340BB3"/>
    <w:rsid w:val="0034599B"/>
    <w:rsid w:val="00357A30"/>
    <w:rsid w:val="0036432F"/>
    <w:rsid w:val="00364ACC"/>
    <w:rsid w:val="00372D07"/>
    <w:rsid w:val="00373909"/>
    <w:rsid w:val="00385630"/>
    <w:rsid w:val="00390E3E"/>
    <w:rsid w:val="00393CC1"/>
    <w:rsid w:val="003B0987"/>
    <w:rsid w:val="003B1E23"/>
    <w:rsid w:val="003B4C6F"/>
    <w:rsid w:val="003B63D5"/>
    <w:rsid w:val="003C5304"/>
    <w:rsid w:val="003D5E2D"/>
    <w:rsid w:val="003E7C64"/>
    <w:rsid w:val="003F4514"/>
    <w:rsid w:val="003F6ABD"/>
    <w:rsid w:val="00420CE1"/>
    <w:rsid w:val="00432EF2"/>
    <w:rsid w:val="00436FF9"/>
    <w:rsid w:val="00437109"/>
    <w:rsid w:val="004373D6"/>
    <w:rsid w:val="004408BE"/>
    <w:rsid w:val="004521B8"/>
    <w:rsid w:val="004537BD"/>
    <w:rsid w:val="00454F4C"/>
    <w:rsid w:val="0046031F"/>
    <w:rsid w:val="00461702"/>
    <w:rsid w:val="00467271"/>
    <w:rsid w:val="00470ADD"/>
    <w:rsid w:val="00471CAC"/>
    <w:rsid w:val="00480315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C2BFC"/>
    <w:rsid w:val="004E67F2"/>
    <w:rsid w:val="004F5888"/>
    <w:rsid w:val="004F6678"/>
    <w:rsid w:val="00504793"/>
    <w:rsid w:val="0052264F"/>
    <w:rsid w:val="00534874"/>
    <w:rsid w:val="005369B4"/>
    <w:rsid w:val="00546AAA"/>
    <w:rsid w:val="00551422"/>
    <w:rsid w:val="0056054B"/>
    <w:rsid w:val="005625B2"/>
    <w:rsid w:val="0056409C"/>
    <w:rsid w:val="00572EC7"/>
    <w:rsid w:val="00573402"/>
    <w:rsid w:val="0057408E"/>
    <w:rsid w:val="005747BD"/>
    <w:rsid w:val="005751A9"/>
    <w:rsid w:val="0058017E"/>
    <w:rsid w:val="005A1E10"/>
    <w:rsid w:val="005B5010"/>
    <w:rsid w:val="005C566A"/>
    <w:rsid w:val="005C5927"/>
    <w:rsid w:val="005D473B"/>
    <w:rsid w:val="005D54EA"/>
    <w:rsid w:val="005E1509"/>
    <w:rsid w:val="005E1B69"/>
    <w:rsid w:val="005E66DA"/>
    <w:rsid w:val="005F34B5"/>
    <w:rsid w:val="006019BB"/>
    <w:rsid w:val="006147D9"/>
    <w:rsid w:val="006212B9"/>
    <w:rsid w:val="0062216D"/>
    <w:rsid w:val="006339DA"/>
    <w:rsid w:val="006371DA"/>
    <w:rsid w:val="006476C8"/>
    <w:rsid w:val="0065125A"/>
    <w:rsid w:val="00660A62"/>
    <w:rsid w:val="00696265"/>
    <w:rsid w:val="006A440B"/>
    <w:rsid w:val="006A48DF"/>
    <w:rsid w:val="006B042F"/>
    <w:rsid w:val="006B4DB0"/>
    <w:rsid w:val="006B6817"/>
    <w:rsid w:val="006C3D20"/>
    <w:rsid w:val="006F6935"/>
    <w:rsid w:val="00716826"/>
    <w:rsid w:val="00723FBC"/>
    <w:rsid w:val="00727161"/>
    <w:rsid w:val="007449BA"/>
    <w:rsid w:val="00745167"/>
    <w:rsid w:val="00745681"/>
    <w:rsid w:val="00764A49"/>
    <w:rsid w:val="00775F33"/>
    <w:rsid w:val="00790719"/>
    <w:rsid w:val="00790E27"/>
    <w:rsid w:val="00791957"/>
    <w:rsid w:val="0079533E"/>
    <w:rsid w:val="007A7434"/>
    <w:rsid w:val="007B03CC"/>
    <w:rsid w:val="007B3177"/>
    <w:rsid w:val="007B419A"/>
    <w:rsid w:val="007B44B7"/>
    <w:rsid w:val="007C52E8"/>
    <w:rsid w:val="007D3CAF"/>
    <w:rsid w:val="007D3FF7"/>
    <w:rsid w:val="007D44A1"/>
    <w:rsid w:val="007F4619"/>
    <w:rsid w:val="00800808"/>
    <w:rsid w:val="008175C9"/>
    <w:rsid w:val="00823945"/>
    <w:rsid w:val="00826D62"/>
    <w:rsid w:val="00847258"/>
    <w:rsid w:val="00857059"/>
    <w:rsid w:val="00871E2F"/>
    <w:rsid w:val="008743BE"/>
    <w:rsid w:val="00883277"/>
    <w:rsid w:val="00884BD1"/>
    <w:rsid w:val="00894FA9"/>
    <w:rsid w:val="008A40F5"/>
    <w:rsid w:val="008A44AD"/>
    <w:rsid w:val="008A6A2E"/>
    <w:rsid w:val="008B36E6"/>
    <w:rsid w:val="008C03C0"/>
    <w:rsid w:val="008C0483"/>
    <w:rsid w:val="008C3942"/>
    <w:rsid w:val="008D261D"/>
    <w:rsid w:val="008D5148"/>
    <w:rsid w:val="008E4B59"/>
    <w:rsid w:val="008E5F6E"/>
    <w:rsid w:val="008F0FA7"/>
    <w:rsid w:val="008F2079"/>
    <w:rsid w:val="009052E2"/>
    <w:rsid w:val="00906EBD"/>
    <w:rsid w:val="00911AC9"/>
    <w:rsid w:val="00920D48"/>
    <w:rsid w:val="00921781"/>
    <w:rsid w:val="0094352A"/>
    <w:rsid w:val="00955CEB"/>
    <w:rsid w:val="0097189F"/>
    <w:rsid w:val="00980215"/>
    <w:rsid w:val="0098187D"/>
    <w:rsid w:val="00985B9F"/>
    <w:rsid w:val="00991784"/>
    <w:rsid w:val="00997179"/>
    <w:rsid w:val="009A1065"/>
    <w:rsid w:val="009A5C78"/>
    <w:rsid w:val="009B2529"/>
    <w:rsid w:val="009C2D0D"/>
    <w:rsid w:val="009D7A67"/>
    <w:rsid w:val="009E0B0A"/>
    <w:rsid w:val="009E41B6"/>
    <w:rsid w:val="009F6C05"/>
    <w:rsid w:val="00A003A5"/>
    <w:rsid w:val="00A0286F"/>
    <w:rsid w:val="00A046FF"/>
    <w:rsid w:val="00A11642"/>
    <w:rsid w:val="00A2550E"/>
    <w:rsid w:val="00A26DE6"/>
    <w:rsid w:val="00A42FA2"/>
    <w:rsid w:val="00A44789"/>
    <w:rsid w:val="00A503EF"/>
    <w:rsid w:val="00A51906"/>
    <w:rsid w:val="00A576BA"/>
    <w:rsid w:val="00A719F8"/>
    <w:rsid w:val="00A92656"/>
    <w:rsid w:val="00AB050C"/>
    <w:rsid w:val="00AB1F0C"/>
    <w:rsid w:val="00AB36F6"/>
    <w:rsid w:val="00AB516C"/>
    <w:rsid w:val="00AB6340"/>
    <w:rsid w:val="00AD3C58"/>
    <w:rsid w:val="00AD584E"/>
    <w:rsid w:val="00AD709C"/>
    <w:rsid w:val="00AD79F0"/>
    <w:rsid w:val="00AE7851"/>
    <w:rsid w:val="00AF0416"/>
    <w:rsid w:val="00AF6D88"/>
    <w:rsid w:val="00AF7360"/>
    <w:rsid w:val="00B179AD"/>
    <w:rsid w:val="00B22C8C"/>
    <w:rsid w:val="00B24615"/>
    <w:rsid w:val="00B26016"/>
    <w:rsid w:val="00B32678"/>
    <w:rsid w:val="00B34B45"/>
    <w:rsid w:val="00B35C3B"/>
    <w:rsid w:val="00B3701A"/>
    <w:rsid w:val="00B5122B"/>
    <w:rsid w:val="00B552CE"/>
    <w:rsid w:val="00B56A8E"/>
    <w:rsid w:val="00B660AA"/>
    <w:rsid w:val="00B6676F"/>
    <w:rsid w:val="00B672DE"/>
    <w:rsid w:val="00B75D14"/>
    <w:rsid w:val="00B86D19"/>
    <w:rsid w:val="00B91BB3"/>
    <w:rsid w:val="00B958ED"/>
    <w:rsid w:val="00B967C4"/>
    <w:rsid w:val="00BA5999"/>
    <w:rsid w:val="00BB3E89"/>
    <w:rsid w:val="00BC1123"/>
    <w:rsid w:val="00BD31CC"/>
    <w:rsid w:val="00BD3485"/>
    <w:rsid w:val="00BD40AE"/>
    <w:rsid w:val="00BE003C"/>
    <w:rsid w:val="00BF4AB9"/>
    <w:rsid w:val="00BF57EE"/>
    <w:rsid w:val="00C11CE4"/>
    <w:rsid w:val="00C12FF9"/>
    <w:rsid w:val="00C15C94"/>
    <w:rsid w:val="00C22273"/>
    <w:rsid w:val="00C267DA"/>
    <w:rsid w:val="00C34C7D"/>
    <w:rsid w:val="00C36AA5"/>
    <w:rsid w:val="00C416F9"/>
    <w:rsid w:val="00C45D2F"/>
    <w:rsid w:val="00C4770A"/>
    <w:rsid w:val="00C6046F"/>
    <w:rsid w:val="00C95ECF"/>
    <w:rsid w:val="00C96FE3"/>
    <w:rsid w:val="00CA13C6"/>
    <w:rsid w:val="00CB2F56"/>
    <w:rsid w:val="00CC0B9E"/>
    <w:rsid w:val="00CC3A21"/>
    <w:rsid w:val="00CD21D1"/>
    <w:rsid w:val="00CD5AAB"/>
    <w:rsid w:val="00CD685C"/>
    <w:rsid w:val="00CE36BA"/>
    <w:rsid w:val="00CF09E2"/>
    <w:rsid w:val="00CF60D3"/>
    <w:rsid w:val="00D0063C"/>
    <w:rsid w:val="00D05605"/>
    <w:rsid w:val="00D21ED1"/>
    <w:rsid w:val="00D22AC6"/>
    <w:rsid w:val="00D32ACF"/>
    <w:rsid w:val="00D32CCA"/>
    <w:rsid w:val="00D433F7"/>
    <w:rsid w:val="00D51BB6"/>
    <w:rsid w:val="00D577A3"/>
    <w:rsid w:val="00D73F22"/>
    <w:rsid w:val="00D74398"/>
    <w:rsid w:val="00D81B5B"/>
    <w:rsid w:val="00D91BDC"/>
    <w:rsid w:val="00DA46C9"/>
    <w:rsid w:val="00DA579E"/>
    <w:rsid w:val="00DB1A13"/>
    <w:rsid w:val="00DC251B"/>
    <w:rsid w:val="00DC6747"/>
    <w:rsid w:val="00DD5284"/>
    <w:rsid w:val="00DE760D"/>
    <w:rsid w:val="00DF0997"/>
    <w:rsid w:val="00DF5E60"/>
    <w:rsid w:val="00E01A99"/>
    <w:rsid w:val="00E07DEF"/>
    <w:rsid w:val="00E12877"/>
    <w:rsid w:val="00E1367A"/>
    <w:rsid w:val="00E16D44"/>
    <w:rsid w:val="00E23C1C"/>
    <w:rsid w:val="00E31AE6"/>
    <w:rsid w:val="00E40799"/>
    <w:rsid w:val="00E44139"/>
    <w:rsid w:val="00E479D1"/>
    <w:rsid w:val="00E511F2"/>
    <w:rsid w:val="00E8139F"/>
    <w:rsid w:val="00E86593"/>
    <w:rsid w:val="00E9014B"/>
    <w:rsid w:val="00EB0778"/>
    <w:rsid w:val="00EB3BCF"/>
    <w:rsid w:val="00EB6C22"/>
    <w:rsid w:val="00EC2455"/>
    <w:rsid w:val="00EC6761"/>
    <w:rsid w:val="00ED0984"/>
    <w:rsid w:val="00EE257D"/>
    <w:rsid w:val="00EE27E3"/>
    <w:rsid w:val="00EE6587"/>
    <w:rsid w:val="00F00E7F"/>
    <w:rsid w:val="00F01E72"/>
    <w:rsid w:val="00F0456B"/>
    <w:rsid w:val="00F078F2"/>
    <w:rsid w:val="00F15B63"/>
    <w:rsid w:val="00F17663"/>
    <w:rsid w:val="00F21C12"/>
    <w:rsid w:val="00F2490C"/>
    <w:rsid w:val="00F33DAF"/>
    <w:rsid w:val="00F42B4C"/>
    <w:rsid w:val="00F46F91"/>
    <w:rsid w:val="00F52467"/>
    <w:rsid w:val="00F63C58"/>
    <w:rsid w:val="00F72221"/>
    <w:rsid w:val="00F877F1"/>
    <w:rsid w:val="00F92389"/>
    <w:rsid w:val="00F93168"/>
    <w:rsid w:val="00F95625"/>
    <w:rsid w:val="00FA61F2"/>
    <w:rsid w:val="00FC3845"/>
    <w:rsid w:val="00FF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37E"/>
  <w15:docId w15:val="{C58D27E5-F78D-4307-80A1-6EF46044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9E41B6"/>
    <w:pPr>
      <w:numPr>
        <w:numId w:val="30"/>
      </w:numPr>
      <w:suppressAutoHyphens/>
      <w:ind w:left="0" w:firstLine="709"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Заголовок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98FC2-2C79-46D3-AD16-D6E9F5376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84B8B8-CEFB-41BC-A377-732741319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Изм.3_Вакалюк_</cp:lastModifiedBy>
  <cp:revision>4</cp:revision>
  <dcterms:created xsi:type="dcterms:W3CDTF">2016-12-19T18:12:00Z</dcterms:created>
  <dcterms:modified xsi:type="dcterms:W3CDTF">2025-02-17T11:31:00Z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